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ED425" w14:textId="42979BE6" w:rsidR="007E5956" w:rsidRDefault="006929B8" w:rsidP="006929B8">
      <w:pPr>
        <w:pStyle w:val="ChapterNumber"/>
        <w:numPr>
          <w:ilvl w:val="0"/>
          <w:numId w:val="0"/>
        </w:numPr>
        <w:rPr>
          <w:lang w:eastAsia="en-GB"/>
        </w:rPr>
      </w:pPr>
      <w:bookmarkStart w:id="0" w:name="getting-started"/>
      <w:bookmarkEnd w:id="0"/>
      <w:r>
        <w:rPr>
          <w:lang w:eastAsia="en-GB"/>
        </w:rPr>
        <w:t>1</w:t>
      </w:r>
    </w:p>
    <w:p w14:paraId="3F78985D" w14:textId="0C84773B" w:rsidR="00467ABD" w:rsidRPr="00467ABD" w:rsidRDefault="00467ABD" w:rsidP="001E17DB">
      <w:pPr>
        <w:pStyle w:val="ChapterTitle"/>
        <w:rPr>
          <w:lang w:eastAsia="en-GB"/>
        </w:rPr>
      </w:pPr>
      <w:r w:rsidRPr="00467ABD">
        <w:rPr>
          <w:lang w:eastAsia="en-GB"/>
        </w:rPr>
        <w:t>Getting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Started</w:t>
      </w:r>
    </w:p>
    <w:p w14:paraId="1079F111" w14:textId="0C9F160E" w:rsidR="00467ABD" w:rsidRPr="00467ABD" w:rsidRDefault="00467ABD" w:rsidP="001E17DB">
      <w:pPr>
        <w:pStyle w:val="ChapterIntro"/>
        <w:rPr>
          <w:lang w:eastAsia="en-GB"/>
        </w:rPr>
      </w:pPr>
      <w:r w:rsidRPr="00467ABD">
        <w:rPr>
          <w:lang w:eastAsia="en-GB"/>
        </w:rPr>
        <w:t>Let’s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start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journey!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There’s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lot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learn,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every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journey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starts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somewhere.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chapter,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discuss:</w:t>
      </w:r>
    </w:p>
    <w:p w14:paraId="3121E561" w14:textId="73A77B43" w:rsidR="00467ABD" w:rsidRPr="00467ABD" w:rsidRDefault="00467ABD" w:rsidP="001E17DB">
      <w:pPr>
        <w:pStyle w:val="ListBullet"/>
        <w:rPr>
          <w:lang w:eastAsia="en-GB"/>
        </w:rPr>
      </w:pPr>
      <w:r w:rsidRPr="00467ABD">
        <w:rPr>
          <w:lang w:eastAsia="en-GB"/>
        </w:rPr>
        <w:t>Installing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Linux,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macOS,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Windows</w:t>
      </w:r>
    </w:p>
    <w:p w14:paraId="7C6989A9" w14:textId="5FB435B6" w:rsidR="00467ABD" w:rsidRPr="00467ABD" w:rsidRDefault="00467ABD" w:rsidP="001E17DB">
      <w:pPr>
        <w:pStyle w:val="ListBullet"/>
        <w:rPr>
          <w:lang w:eastAsia="en-GB"/>
        </w:rPr>
      </w:pPr>
      <w:r w:rsidRPr="00467ABD">
        <w:rPr>
          <w:lang w:eastAsia="en-GB"/>
        </w:rPr>
        <w:t>Writing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prints</w:t>
      </w:r>
      <w:r w:rsidR="001E17DB">
        <w:rPr>
          <w:lang w:eastAsia="en-GB"/>
        </w:rPr>
        <w:t xml:space="preserve"> </w:t>
      </w:r>
      <w:r w:rsidRPr="00832FE1">
        <w:rPr>
          <w:rStyle w:val="Literal"/>
        </w:rPr>
        <w:t>Hello,</w:t>
      </w:r>
      <w:r w:rsidR="001E17DB" w:rsidRPr="00832FE1">
        <w:rPr>
          <w:rStyle w:val="Literal"/>
        </w:rPr>
        <w:t xml:space="preserve"> </w:t>
      </w:r>
      <w:r w:rsidRPr="00832FE1">
        <w:rPr>
          <w:rStyle w:val="Literal"/>
        </w:rPr>
        <w:t>world!</w:t>
      </w:r>
    </w:p>
    <w:p w14:paraId="77D306E9" w14:textId="094C53FA" w:rsidR="00467ABD" w:rsidRPr="00467ABD" w:rsidRDefault="00467ABD" w:rsidP="001E17DB">
      <w:pPr>
        <w:pStyle w:val="ListBullet"/>
        <w:rPr>
          <w:lang w:eastAsia="en-GB"/>
        </w:rPr>
      </w:pP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package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manager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system</w:t>
      </w:r>
    </w:p>
    <w:bookmarkStart w:id="1" w:name="installation"/>
    <w:bookmarkEnd w:id="1"/>
    <w:p w14:paraId="75BD15D9" w14:textId="264B5C39" w:rsidR="00467ABD" w:rsidRPr="00467ABD" w:rsidRDefault="00F86640" w:rsidP="001E17DB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"installation of Rust startRange" </w:instrText>
      </w:r>
      <w:r>
        <w:rPr>
          <w:lang w:eastAsia="en-GB"/>
        </w:rPr>
        <w:fldChar w:fldCharType="end"/>
      </w:r>
      <w:r w:rsidR="00806878">
        <w:rPr>
          <w:lang w:eastAsia="en-GB"/>
        </w:rPr>
        <w:fldChar w:fldCharType="begin"/>
      </w:r>
      <w:r w:rsidR="00806878">
        <w:instrText xml:space="preserve"> XE "rustup commands startRange" </w:instrText>
      </w:r>
      <w:r w:rsidR="00806878">
        <w:rPr>
          <w:lang w:eastAsia="en-GB"/>
        </w:rPr>
        <w:fldChar w:fldCharType="end"/>
      </w:r>
      <w:r w:rsidR="00467ABD" w:rsidRPr="00467ABD">
        <w:rPr>
          <w:lang w:eastAsia="en-GB"/>
        </w:rPr>
        <w:t>Installation</w:t>
      </w:r>
    </w:p>
    <w:p w14:paraId="71FC13C0" w14:textId="52D136D4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first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step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download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through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rustup</w:t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tool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managing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associated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tools.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internet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connection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download.</w:t>
      </w:r>
    </w:p>
    <w:p w14:paraId="6E8E9892" w14:textId="74867038" w:rsidR="00467ABD" w:rsidRPr="00467ABD" w:rsidRDefault="00467ABD" w:rsidP="001E17DB">
      <w:pPr>
        <w:pStyle w:val="Note"/>
        <w:rPr>
          <w:lang w:eastAsia="en-GB"/>
        </w:rPr>
      </w:pPr>
      <w:r w:rsidRPr="001E17DB">
        <w:rPr>
          <w:rStyle w:val="NoteHead"/>
        </w:rPr>
        <w:lastRenderedPageBreak/>
        <w:t>Note</w:t>
      </w:r>
      <w:r w:rsidR="001E17DB">
        <w:rPr>
          <w:lang w:eastAsia="en-GB"/>
        </w:rPr>
        <w:tab/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prefer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not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1E17DB">
        <w:rPr>
          <w:rStyle w:val="Literal"/>
        </w:rPr>
        <w:t>rustup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reason,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please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Other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Methods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page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at</w:t>
      </w:r>
      <w:r w:rsidR="001E17DB">
        <w:rPr>
          <w:lang w:eastAsia="en-GB"/>
        </w:rPr>
        <w:t xml:space="preserve"> </w:t>
      </w:r>
      <w:hyperlink r:id="rId8" w:history="1">
        <w:r w:rsidRPr="001E17DB">
          <w:rPr>
            <w:rStyle w:val="LinkURL"/>
          </w:rPr>
          <w:t>https://forge.rust-lang.org/infra/other-installation-methods.html</w:t>
        </w:r>
      </w:hyperlink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options.</w:t>
      </w:r>
    </w:p>
    <w:p w14:paraId="6F800190" w14:textId="648C100C" w:rsid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steps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latest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stable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compiler.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stability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guarantees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ensure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examples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book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continue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newer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versions.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output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might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differ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slightly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between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because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often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improves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error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messages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warnings.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other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words,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newer,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stable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steps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should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expected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content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book.</w:t>
      </w:r>
    </w:p>
    <w:p w14:paraId="1308E29F" w14:textId="77777777" w:rsidR="00D56E3B" w:rsidRPr="00467ABD" w:rsidRDefault="00D56E3B" w:rsidP="00DE7F03">
      <w:pPr>
        <w:pStyle w:val="BoxType"/>
        <w:rPr>
          <w:lang w:eastAsia="en-GB"/>
        </w:rPr>
      </w:pPr>
    </w:p>
    <w:bookmarkStart w:id="2" w:name="command-line-notation"/>
    <w:bookmarkEnd w:id="2"/>
    <w:p w14:paraId="1CC8DA24" w14:textId="6C50985D" w:rsidR="00467ABD" w:rsidRPr="00467ABD" w:rsidRDefault="00EF5C8E" w:rsidP="001E17DB">
      <w:pPr>
        <w:pStyle w:val="BoxTitle"/>
        <w:rPr>
          <w:lang w:eastAsia="en-GB"/>
        </w:rPr>
      </w:pPr>
      <w:r>
        <w:rPr>
          <w:rFonts w:cs="TimesNewRomanPSMT"/>
          <w:color w:val="008000"/>
          <w:lang w:eastAsia="en-GB"/>
        </w:rPr>
        <w:fldChar w:fldCharType="begin"/>
      </w:r>
      <w:r>
        <w:instrText xml:space="preserve"> XE "command line notation startRange" </w:instrText>
      </w:r>
      <w:r>
        <w:rPr>
          <w:rFonts w:cs="TimesNewRomanPSMT"/>
          <w:color w:val="008000"/>
          <w:lang w:eastAsia="en-GB"/>
        </w:rPr>
        <w:fldChar w:fldCharType="end"/>
      </w:r>
      <w:r w:rsidR="00467ABD"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Notation</w:t>
      </w:r>
    </w:p>
    <w:p w14:paraId="60654F0C" w14:textId="64BEA035" w:rsidR="00467ABD" w:rsidRPr="00467ABD" w:rsidRDefault="00467ABD" w:rsidP="001E17DB">
      <w:pPr>
        <w:pStyle w:val="BoxBody"/>
        <w:rPr>
          <w:lang w:eastAsia="en-GB"/>
        </w:rPr>
      </w:pP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chapter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throughout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book,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show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terminal.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should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enter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terminal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start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$</w:t>
      </w:r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type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$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character;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prompt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shown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indicate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start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each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start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$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typically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show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output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previous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Additionally,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PowerShell-specific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examples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&gt;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rather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than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$</w:t>
      </w:r>
      <w:r w:rsidRPr="00467ABD">
        <w:rPr>
          <w:lang w:eastAsia="en-GB"/>
        </w:rPr>
        <w:t>.</w:t>
      </w:r>
      <w:r w:rsidR="00EF5C8E">
        <w:rPr>
          <w:lang w:eastAsia="en-GB"/>
        </w:rPr>
        <w:fldChar w:fldCharType="begin"/>
      </w:r>
      <w:r w:rsidR="00EF5C8E">
        <w:instrText xml:space="preserve"> XE "command line notation endRange" </w:instrText>
      </w:r>
      <w:r w:rsidR="00EF5C8E">
        <w:rPr>
          <w:lang w:eastAsia="en-GB"/>
        </w:rPr>
        <w:fldChar w:fldCharType="end"/>
      </w:r>
    </w:p>
    <w:bookmarkStart w:id="3" w:name="installing-`rustup`-on-linux-or-macos"/>
    <w:bookmarkEnd w:id="3"/>
    <w:p w14:paraId="29967380" w14:textId="0B128874" w:rsidR="00467ABD" w:rsidRPr="00467ABD" w:rsidRDefault="007632D2" w:rsidP="002A41E6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"Linux installation of Rust startRange" </w:instrText>
      </w:r>
      <w:r>
        <w:rPr>
          <w:lang w:eastAsia="en-GB"/>
        </w:rPr>
        <w:fldChar w:fldCharType="end"/>
      </w:r>
      <w:r w:rsidR="008111FE">
        <w:rPr>
          <w:lang w:eastAsia="en-GB"/>
        </w:rPr>
        <w:fldChar w:fldCharType="begin"/>
      </w:r>
      <w:r w:rsidR="008111FE">
        <w:instrText xml:space="preserve"> XE "macOS installation of Rust startRange" </w:instrText>
      </w:r>
      <w:r w:rsidR="008111FE">
        <w:rPr>
          <w:lang w:eastAsia="en-GB"/>
        </w:rPr>
        <w:fldChar w:fldCharType="end"/>
      </w:r>
      <w:r w:rsidR="00467ABD" w:rsidRPr="00467ABD">
        <w:rPr>
          <w:lang w:eastAsia="en-GB"/>
        </w:rPr>
        <w:t>Installing</w:t>
      </w:r>
      <w:r w:rsidR="001E17DB">
        <w:rPr>
          <w:lang w:eastAsia="en-GB"/>
        </w:rPr>
        <w:t xml:space="preserve"> </w:t>
      </w:r>
      <w:r w:rsidR="00467ABD" w:rsidRPr="001E17DB">
        <w:t>rustup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Linux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macOS</w:t>
      </w:r>
    </w:p>
    <w:p w14:paraId="0BD9BDCF" w14:textId="19C04680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Linux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macOS,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open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terminal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enter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command:</w:t>
      </w:r>
    </w:p>
    <w:p w14:paraId="3B536C8A" w14:textId="0AC7EA29" w:rsidR="00467ABD" w:rsidRPr="002A41E6" w:rsidRDefault="00467ABD" w:rsidP="001E17DB">
      <w:pPr>
        <w:pStyle w:val="Code"/>
      </w:pPr>
      <w:r w:rsidRPr="002A41E6">
        <w:t>$</w:t>
      </w:r>
      <w:r w:rsidR="001E17DB" w:rsidRPr="002A41E6">
        <w:t xml:space="preserve"> </w:t>
      </w:r>
      <w:r w:rsidRPr="001E17DB">
        <w:rPr>
          <w:rStyle w:val="LiteralBold"/>
        </w:rPr>
        <w:t>curl</w:t>
      </w:r>
      <w:r w:rsidR="001E17DB" w:rsidRPr="001E17DB">
        <w:rPr>
          <w:rStyle w:val="LiteralBold"/>
        </w:rPr>
        <w:t xml:space="preserve"> </w:t>
      </w:r>
      <w:r w:rsidRPr="001E17DB">
        <w:rPr>
          <w:rStyle w:val="LiteralBold"/>
        </w:rPr>
        <w:t>--proto</w:t>
      </w:r>
      <w:r w:rsidR="001E17DB" w:rsidRPr="001E17DB">
        <w:rPr>
          <w:rStyle w:val="LiteralBold"/>
        </w:rPr>
        <w:t xml:space="preserve"> </w:t>
      </w:r>
      <w:r w:rsidRPr="001E17DB">
        <w:rPr>
          <w:rStyle w:val="LiteralBold"/>
        </w:rPr>
        <w:t>'=https'</w:t>
      </w:r>
      <w:r w:rsidR="001E17DB" w:rsidRPr="001E17DB">
        <w:rPr>
          <w:rStyle w:val="LiteralBold"/>
        </w:rPr>
        <w:t xml:space="preserve"> </w:t>
      </w:r>
      <w:r w:rsidRPr="001E17DB">
        <w:rPr>
          <w:rStyle w:val="LiteralBold"/>
        </w:rPr>
        <w:t>--tlsv1.3</w:t>
      </w:r>
      <w:r w:rsidR="001E17DB" w:rsidRPr="001E17DB">
        <w:rPr>
          <w:rStyle w:val="LiteralBold"/>
        </w:rPr>
        <w:t xml:space="preserve"> </w:t>
      </w:r>
      <w:r w:rsidRPr="001E17DB">
        <w:rPr>
          <w:rStyle w:val="LiteralBold"/>
        </w:rPr>
        <w:t>https://sh.rustup.rs</w:t>
      </w:r>
      <w:r w:rsidR="001E17DB" w:rsidRPr="001E17DB">
        <w:rPr>
          <w:rStyle w:val="LiteralBold"/>
        </w:rPr>
        <w:t xml:space="preserve"> </w:t>
      </w:r>
      <w:r w:rsidRPr="001E17DB">
        <w:rPr>
          <w:rStyle w:val="LiteralBold"/>
        </w:rPr>
        <w:t>-sSf</w:t>
      </w:r>
      <w:r w:rsidR="001E17DB" w:rsidRPr="001E17DB">
        <w:rPr>
          <w:rStyle w:val="LiteralBold"/>
        </w:rPr>
        <w:t xml:space="preserve"> </w:t>
      </w:r>
      <w:r w:rsidRPr="001E17DB">
        <w:rPr>
          <w:rStyle w:val="LiteralBold"/>
        </w:rPr>
        <w:t>|</w:t>
      </w:r>
      <w:r w:rsidR="001E17DB" w:rsidRPr="001E17DB">
        <w:rPr>
          <w:rStyle w:val="LiteralBold"/>
        </w:rPr>
        <w:t xml:space="preserve"> </w:t>
      </w:r>
      <w:r w:rsidRPr="001E17DB">
        <w:rPr>
          <w:rStyle w:val="LiteralBold"/>
        </w:rPr>
        <w:t>sh</w:t>
      </w:r>
    </w:p>
    <w:p w14:paraId="0A77C8C5" w14:textId="63169550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downloads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script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starts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rustup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tool,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which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latest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stable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might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prompted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password.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successful,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appear:</w:t>
      </w:r>
    </w:p>
    <w:p w14:paraId="305DF0DA" w14:textId="0C9D08AC" w:rsidR="00467ABD" w:rsidRPr="002A41E6" w:rsidRDefault="00467ABD" w:rsidP="002A41E6">
      <w:pPr>
        <w:pStyle w:val="Code"/>
      </w:pPr>
      <w:r w:rsidRPr="002A41E6">
        <w:t>Rust</w:t>
      </w:r>
      <w:r w:rsidR="001E17DB" w:rsidRPr="002A41E6">
        <w:t xml:space="preserve"> </w:t>
      </w:r>
      <w:r w:rsidRPr="002A41E6">
        <w:t>is</w:t>
      </w:r>
      <w:r w:rsidR="001E17DB" w:rsidRPr="002A41E6">
        <w:t xml:space="preserve"> </w:t>
      </w:r>
      <w:r w:rsidRPr="002A41E6">
        <w:t>installed</w:t>
      </w:r>
      <w:r w:rsidR="001E17DB" w:rsidRPr="002A41E6">
        <w:t xml:space="preserve"> </w:t>
      </w:r>
      <w:r w:rsidRPr="002A41E6">
        <w:t>now.</w:t>
      </w:r>
      <w:r w:rsidR="001E17DB" w:rsidRPr="002A41E6">
        <w:t xml:space="preserve"> </w:t>
      </w:r>
      <w:r w:rsidRPr="002A41E6">
        <w:t>Great!</w:t>
      </w:r>
    </w:p>
    <w:p w14:paraId="1EEDB962" w14:textId="44BF3BCA" w:rsidR="00467ABD" w:rsidRPr="00467ABD" w:rsidRDefault="00DF3020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"linker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also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need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2A41E6">
        <w:rPr>
          <w:rStyle w:val="Italic"/>
        </w:rPr>
        <w:t>linker</w:t>
      </w:r>
      <w:r w:rsidR="00467ABD"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which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uses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join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its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compiled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outputs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one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file.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likely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already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have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one.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get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linker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errors,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should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install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compiler,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which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typically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include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linker.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compiler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also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useful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because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some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common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packages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depend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need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compiler.</w:t>
      </w:r>
    </w:p>
    <w:p w14:paraId="20EDA471" w14:textId="4D154344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macOS,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get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running:</w:t>
      </w:r>
    </w:p>
    <w:p w14:paraId="57CA5399" w14:textId="68D0BA94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2A41E6">
        <w:rPr>
          <w:rStyle w:val="LiteralBold"/>
        </w:rPr>
        <w:t>xcode-select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--install</w:t>
      </w:r>
    </w:p>
    <w:p w14:paraId="07F5F88A" w14:textId="2E29F30D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Linux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users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should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generally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GCC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Clang,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according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their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distribution’s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documentation.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example,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Ubuntu,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build-essential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package.</w:t>
      </w:r>
      <w:r w:rsidR="00DF3020" w:rsidRPr="00DF3020">
        <w:rPr>
          <w:lang w:eastAsia="en-GB"/>
        </w:rPr>
        <w:t xml:space="preserve"> </w:t>
      </w:r>
      <w:r w:rsidR="00DF3020">
        <w:rPr>
          <w:lang w:eastAsia="en-GB"/>
        </w:rPr>
        <w:fldChar w:fldCharType="begin"/>
      </w:r>
      <w:r w:rsidR="00DF3020">
        <w:instrText xml:space="preserve"> XE "linker endRange" </w:instrText>
      </w:r>
      <w:r w:rsidR="00DF3020">
        <w:rPr>
          <w:lang w:eastAsia="en-GB"/>
        </w:rPr>
        <w:fldChar w:fldCharType="end"/>
      </w:r>
      <w:r w:rsidR="008111FE">
        <w:rPr>
          <w:lang w:eastAsia="en-GB"/>
        </w:rPr>
        <w:fldChar w:fldCharType="begin"/>
      </w:r>
      <w:r w:rsidR="008111FE">
        <w:instrText xml:space="preserve"> XE "macOS installation of Rust endRange" </w:instrText>
      </w:r>
      <w:r w:rsidR="008111FE">
        <w:rPr>
          <w:lang w:eastAsia="en-GB"/>
        </w:rPr>
        <w:fldChar w:fldCharType="end"/>
      </w:r>
      <w:r w:rsidR="007632D2">
        <w:rPr>
          <w:lang w:eastAsia="en-GB"/>
        </w:rPr>
        <w:fldChar w:fldCharType="begin"/>
      </w:r>
      <w:r w:rsidR="007632D2">
        <w:instrText xml:space="preserve"> XE "Linux installation of Rust endRange" </w:instrText>
      </w:r>
      <w:r w:rsidR="007632D2">
        <w:rPr>
          <w:lang w:eastAsia="en-GB"/>
        </w:rPr>
        <w:fldChar w:fldCharType="end"/>
      </w:r>
    </w:p>
    <w:bookmarkStart w:id="4" w:name="installing-`rustup`-on-windows"/>
    <w:bookmarkEnd w:id="4"/>
    <w:p w14:paraId="024C8574" w14:textId="1623A2FA" w:rsidR="00467ABD" w:rsidRPr="00467ABD" w:rsidRDefault="00A12A1C" w:rsidP="002A41E6">
      <w:pPr>
        <w:pStyle w:val="HeadB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"Windows installation of Rust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Installing</w:t>
      </w:r>
      <w:r w:rsidR="001E17DB">
        <w:rPr>
          <w:lang w:eastAsia="en-GB"/>
        </w:rPr>
        <w:t xml:space="preserve"> </w:t>
      </w:r>
      <w:r w:rsidR="00467ABD" w:rsidRPr="001E17DB">
        <w:t>rustup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Windows</w:t>
      </w:r>
    </w:p>
    <w:p w14:paraId="4CA852E9" w14:textId="75E302C0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Windows,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 w:rsidRPr="002A41E6">
        <w:rPr>
          <w:rStyle w:val="LinkURL"/>
        </w:rPr>
        <w:t xml:space="preserve"> </w:t>
      </w:r>
      <w:hyperlink r:id="rId9" w:history="1">
        <w:r w:rsidRPr="002A41E6">
          <w:rPr>
            <w:rStyle w:val="LinkURL"/>
          </w:rPr>
          <w:t>https://www.rust-lang.org/tools/install</w:t>
        </w:r>
      </w:hyperlink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instructions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point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installation,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receive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message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explaining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MSVC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tools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="00450716">
        <w:rPr>
          <w:lang w:eastAsia="en-GB"/>
        </w:rPr>
        <w:fldChar w:fldCharType="begin"/>
      </w:r>
      <w:r w:rsidR="00450716">
        <w:instrText xml:space="preserve"> XE "Visual Studio startRange" </w:instrText>
      </w:r>
      <w:r w:rsidR="00450716">
        <w:rPr>
          <w:lang w:eastAsia="en-GB"/>
        </w:rPr>
        <w:fldChar w:fldCharType="end"/>
      </w:r>
      <w:r w:rsidRPr="00467ABD">
        <w:rPr>
          <w:lang w:eastAsia="en-GB"/>
        </w:rPr>
        <w:t>Visual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Studio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2013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later.</w:t>
      </w:r>
    </w:p>
    <w:p w14:paraId="70818F15" w14:textId="0014FEE1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acquire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tools,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Visual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Studio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2022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from</w:t>
      </w:r>
      <w:r w:rsidR="001E17DB">
        <w:rPr>
          <w:lang w:eastAsia="en-GB"/>
        </w:rPr>
        <w:t xml:space="preserve"> </w:t>
      </w:r>
      <w:hyperlink r:id="rId10" w:history="1">
        <w:r w:rsidRPr="002A41E6">
          <w:rPr>
            <w:rStyle w:val="LinkURL"/>
          </w:rPr>
          <w:t>https://visualstudio.microsoft.com/downloads</w:t>
        </w:r>
      </w:hyperlink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asked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which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workloads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include:</w:t>
      </w:r>
    </w:p>
    <w:p w14:paraId="355B12B0" w14:textId="0F996023" w:rsidR="00467ABD" w:rsidRPr="00467ABD" w:rsidRDefault="00467ABD" w:rsidP="002A41E6">
      <w:pPr>
        <w:pStyle w:val="ListBullet"/>
        <w:rPr>
          <w:lang w:eastAsia="en-GB"/>
        </w:rPr>
      </w:pPr>
      <w:r w:rsidRPr="00467ABD">
        <w:rPr>
          <w:lang w:eastAsia="en-GB"/>
        </w:rPr>
        <w:t>“Desktop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Development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C++”</w:t>
      </w:r>
    </w:p>
    <w:p w14:paraId="01E8BFBC" w14:textId="671C1152" w:rsidR="00467ABD" w:rsidRPr="00467ABD" w:rsidRDefault="00467ABD" w:rsidP="002A41E6">
      <w:pPr>
        <w:pStyle w:val="ListBullet"/>
        <w:rPr>
          <w:lang w:eastAsia="en-GB"/>
        </w:rPr>
      </w:pP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Windows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10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11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SDK</w:t>
      </w:r>
    </w:p>
    <w:p w14:paraId="591041F2" w14:textId="6F5DC329" w:rsidR="00467ABD" w:rsidRPr="00467ABD" w:rsidRDefault="00467ABD" w:rsidP="002A41E6">
      <w:pPr>
        <w:pStyle w:val="ListBullet"/>
        <w:rPr>
          <w:lang w:eastAsia="en-GB"/>
        </w:rPr>
      </w:pP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English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language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pack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component,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along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other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language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pack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choosing</w:t>
      </w:r>
      <w:r w:rsidR="00450716">
        <w:rPr>
          <w:lang w:eastAsia="en-GB"/>
        </w:rPr>
        <w:fldChar w:fldCharType="begin"/>
      </w:r>
      <w:r w:rsidR="00450716">
        <w:instrText xml:space="preserve"> XE "Visual Studio endRange" </w:instrText>
      </w:r>
      <w:r w:rsidR="00450716">
        <w:rPr>
          <w:lang w:eastAsia="en-GB"/>
        </w:rPr>
        <w:fldChar w:fldCharType="end"/>
      </w:r>
    </w:p>
    <w:p w14:paraId="5FBED906" w14:textId="0DCD5C89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book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both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cmd.exe</w:t>
      </w:r>
      <w:r w:rsidR="00CB0601">
        <w:rPr>
          <w:lang w:eastAsia="en-GB"/>
        </w:rPr>
        <w:fldChar w:fldCharType="begin"/>
      </w:r>
      <w:r w:rsidR="00CB0601">
        <w:instrText xml:space="preserve"> XE "</w:instrText>
      </w:r>
      <w:r w:rsidR="00D83EBB">
        <w:instrText>cmd.exe</w:instrText>
      </w:r>
      <w:r w:rsidR="00CB0601">
        <w:instrText xml:space="preserve">" </w:instrText>
      </w:r>
      <w:r w:rsidR="00CB0601">
        <w:rPr>
          <w:lang w:eastAsia="en-GB"/>
        </w:rPr>
        <w:fldChar w:fldCharType="end"/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PowerShell</w:t>
      </w:r>
      <w:r w:rsidR="00CB0601">
        <w:rPr>
          <w:lang w:eastAsia="en-GB"/>
        </w:rPr>
        <w:fldChar w:fldCharType="begin"/>
      </w:r>
      <w:r w:rsidR="00CB0601">
        <w:instrText xml:space="preserve"> XE "PowerShell" </w:instrText>
      </w:r>
      <w:r w:rsidR="00CB0601">
        <w:rPr>
          <w:lang w:eastAsia="en-GB"/>
        </w:rPr>
        <w:fldChar w:fldCharType="end"/>
      </w:r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specific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differences,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explain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which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use.</w:t>
      </w:r>
      <w:r w:rsidR="00A12A1C" w:rsidRPr="00A12A1C">
        <w:rPr>
          <w:lang w:eastAsia="en-GB"/>
        </w:rPr>
        <w:t xml:space="preserve"> </w:t>
      </w:r>
      <w:r w:rsidR="00A12A1C">
        <w:rPr>
          <w:lang w:eastAsia="en-GB"/>
        </w:rPr>
        <w:fldChar w:fldCharType="begin"/>
      </w:r>
      <w:r w:rsidR="00A12A1C">
        <w:instrText xml:space="preserve"> XE "Windows installation of Rust endRange" </w:instrText>
      </w:r>
      <w:r w:rsidR="00A12A1C">
        <w:rPr>
          <w:lang w:eastAsia="en-GB"/>
        </w:rPr>
        <w:fldChar w:fldCharType="end"/>
      </w:r>
    </w:p>
    <w:p w14:paraId="3798B28B" w14:textId="77777777" w:rsidR="00467ABD" w:rsidRPr="00467ABD" w:rsidRDefault="00467ABD" w:rsidP="002A41E6">
      <w:pPr>
        <w:pStyle w:val="HeadB"/>
        <w:rPr>
          <w:lang w:eastAsia="en-GB"/>
        </w:rPr>
      </w:pPr>
      <w:bookmarkStart w:id="5" w:name="troubleshooting"/>
      <w:bookmarkEnd w:id="5"/>
      <w:r w:rsidRPr="00467ABD">
        <w:rPr>
          <w:lang w:eastAsia="en-GB"/>
        </w:rPr>
        <w:t>Troubleshooting</w:t>
      </w:r>
    </w:p>
    <w:p w14:paraId="78063F88" w14:textId="6A4CD3A6" w:rsidR="00467ABD" w:rsidRPr="00467ABD" w:rsidRDefault="008C5F46" w:rsidP="002A41E6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"rustc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check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whether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have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installed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correctly,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open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shell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enter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line:</w:t>
      </w:r>
    </w:p>
    <w:p w14:paraId="22C037B9" w14:textId="1357480B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2A41E6">
        <w:rPr>
          <w:rStyle w:val="LiteralBold"/>
        </w:rPr>
        <w:t>rustc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--version</w:t>
      </w:r>
    </w:p>
    <w:p w14:paraId="43267CAA" w14:textId="37A93892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should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number,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hash,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latest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stable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released</w:t>
      </w:r>
      <w:r w:rsidR="000C29EB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format:</w:t>
      </w:r>
    </w:p>
    <w:p w14:paraId="36895209" w14:textId="36B649FF" w:rsidR="00467ABD" w:rsidRPr="002A41E6" w:rsidRDefault="00467ABD" w:rsidP="002A41E6">
      <w:pPr>
        <w:pStyle w:val="Code"/>
      </w:pPr>
      <w:r w:rsidRPr="002A41E6">
        <w:t>rustc</w:t>
      </w:r>
      <w:r w:rsidR="001E17DB" w:rsidRPr="002A41E6">
        <w:t xml:space="preserve"> </w:t>
      </w:r>
      <w:r w:rsidRPr="002A41E6">
        <w:t>x.y.z</w:t>
      </w:r>
      <w:r w:rsidR="001E17DB" w:rsidRPr="002A41E6">
        <w:t xml:space="preserve"> </w:t>
      </w:r>
      <w:r w:rsidRPr="002A41E6">
        <w:t>(abcabcabc</w:t>
      </w:r>
      <w:r w:rsidR="001E17DB" w:rsidRPr="002A41E6">
        <w:t xml:space="preserve"> </w:t>
      </w:r>
      <w:r w:rsidRPr="002A41E6">
        <w:t>yyyy-mm-dd)</w:t>
      </w:r>
      <w:r w:rsidR="008C5F46">
        <w:rPr>
          <w:lang w:eastAsia="en-GB"/>
        </w:rPr>
        <w:fldChar w:fldCharType="begin"/>
      </w:r>
      <w:r w:rsidR="008C5F46">
        <w:instrText xml:space="preserve"> XE "rustc endRange" </w:instrText>
      </w:r>
      <w:r w:rsidR="008C5F46">
        <w:rPr>
          <w:lang w:eastAsia="en-GB"/>
        </w:rPr>
        <w:fldChar w:fldCharType="end"/>
      </w:r>
    </w:p>
    <w:p w14:paraId="4D1CF9A9" w14:textId="3751C120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information,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successfully!</w:t>
      </w:r>
      <w:r w:rsidR="001E17DB">
        <w:rPr>
          <w:lang w:eastAsia="en-GB"/>
        </w:rPr>
        <w:t xml:space="preserve"> </w:t>
      </w:r>
      <w:r w:rsidR="009154C6">
        <w:rPr>
          <w:lang w:eastAsia="en-GB"/>
        </w:rPr>
        <w:fldChar w:fldCharType="begin"/>
      </w:r>
      <w:r w:rsidR="009154C6">
        <w:instrText xml:space="preserve"> XE "PATH system variable startRange" </w:instrText>
      </w:r>
      <w:r w:rsidR="009154C6">
        <w:rPr>
          <w:lang w:eastAsia="en-GB"/>
        </w:rPr>
        <w:fldChar w:fldCharType="end"/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information,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check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%PATH%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system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variable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follows.</w:t>
      </w:r>
    </w:p>
    <w:p w14:paraId="6BA2B2CA" w14:textId="51F25857" w:rsidR="00467ABD" w:rsidRPr="00467ABD" w:rsidRDefault="00542256" w:rsidP="002A41E6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="00D83EBB">
        <w:instrText>cmd.exe</w:instrText>
      </w:r>
      <w:r>
        <w:instrText xml:space="preserve">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Windows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CMD,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use:</w:t>
      </w:r>
    </w:p>
    <w:p w14:paraId="5BB1ECE3" w14:textId="79D34C72" w:rsidR="00467ABD" w:rsidRPr="002A41E6" w:rsidRDefault="002A41E6" w:rsidP="002A41E6">
      <w:pPr>
        <w:pStyle w:val="Code"/>
      </w:pPr>
      <w:r>
        <w:t>&gt;</w:t>
      </w:r>
      <w:r w:rsidR="001E17DB" w:rsidRPr="002A41E6">
        <w:t xml:space="preserve"> </w:t>
      </w:r>
      <w:r w:rsidR="00467ABD" w:rsidRPr="002A41E6">
        <w:rPr>
          <w:rStyle w:val="LiteralBold"/>
        </w:rPr>
        <w:t>echo</w:t>
      </w:r>
      <w:r w:rsidR="001E17DB" w:rsidRPr="002A41E6">
        <w:rPr>
          <w:rStyle w:val="LiteralBold"/>
        </w:rPr>
        <w:t xml:space="preserve"> </w:t>
      </w:r>
      <w:r w:rsidR="00467ABD" w:rsidRPr="002A41E6">
        <w:rPr>
          <w:rStyle w:val="LiteralBold"/>
        </w:rPr>
        <w:t>%PATH%</w:t>
      </w:r>
      <w:r w:rsidR="00542256">
        <w:rPr>
          <w:lang w:eastAsia="en-GB"/>
        </w:rPr>
        <w:fldChar w:fldCharType="begin"/>
      </w:r>
      <w:r w:rsidR="00542256">
        <w:instrText xml:space="preserve"> XE "</w:instrText>
      </w:r>
      <w:r w:rsidR="00D83EBB">
        <w:instrText>cmd.exe</w:instrText>
      </w:r>
      <w:r w:rsidR="00542256">
        <w:instrText xml:space="preserve"> endRange" </w:instrText>
      </w:r>
      <w:r w:rsidR="00542256">
        <w:rPr>
          <w:lang w:eastAsia="en-GB"/>
        </w:rPr>
        <w:fldChar w:fldCharType="end"/>
      </w:r>
    </w:p>
    <w:p w14:paraId="53D9A3E5" w14:textId="60CC6CF4" w:rsidR="00467ABD" w:rsidRPr="00467ABD" w:rsidRDefault="0004657E" w:rsidP="002A41E6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"PowerShell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PowerShell,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use:</w:t>
      </w:r>
    </w:p>
    <w:p w14:paraId="5F716374" w14:textId="1E28337A" w:rsidR="00467ABD" w:rsidRPr="002A41E6" w:rsidRDefault="002A41E6" w:rsidP="002A41E6">
      <w:pPr>
        <w:pStyle w:val="Code"/>
      </w:pPr>
      <w:r>
        <w:t>&gt;</w:t>
      </w:r>
      <w:r w:rsidR="001E17DB" w:rsidRPr="002A41E6">
        <w:t xml:space="preserve"> </w:t>
      </w:r>
      <w:r w:rsidR="00467ABD" w:rsidRPr="002A41E6">
        <w:rPr>
          <w:rStyle w:val="LiteralBold"/>
        </w:rPr>
        <w:t>echo</w:t>
      </w:r>
      <w:r w:rsidR="001E17DB" w:rsidRPr="002A41E6">
        <w:rPr>
          <w:rStyle w:val="LiteralBold"/>
        </w:rPr>
        <w:t xml:space="preserve"> </w:t>
      </w:r>
      <w:r w:rsidR="00467ABD" w:rsidRPr="002A41E6">
        <w:rPr>
          <w:rStyle w:val="LiteralBold"/>
        </w:rPr>
        <w:t>$env:Path</w:t>
      </w:r>
      <w:r w:rsidR="0004657E">
        <w:rPr>
          <w:lang w:eastAsia="en-GB"/>
        </w:rPr>
        <w:fldChar w:fldCharType="begin"/>
      </w:r>
      <w:r w:rsidR="0004657E">
        <w:instrText xml:space="preserve"> XE "PowerShell endRange" </w:instrText>
      </w:r>
      <w:r w:rsidR="0004657E">
        <w:rPr>
          <w:lang w:eastAsia="en-GB"/>
        </w:rPr>
        <w:fldChar w:fldCharType="end"/>
      </w:r>
    </w:p>
    <w:p w14:paraId="1C013C20" w14:textId="351AD8C5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Linux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macOS,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use:</w:t>
      </w:r>
    </w:p>
    <w:p w14:paraId="766C4913" w14:textId="0876AACA" w:rsidR="00467ABD" w:rsidRPr="002A41E6" w:rsidRDefault="002A41E6" w:rsidP="002A41E6">
      <w:pPr>
        <w:pStyle w:val="Code"/>
        <w:rPr>
          <w:rStyle w:val="LiteralBold"/>
        </w:rPr>
      </w:pPr>
      <w:r w:rsidRPr="002A41E6">
        <w:t xml:space="preserve">$ </w:t>
      </w:r>
      <w:r w:rsidR="00467ABD" w:rsidRPr="002A41E6">
        <w:rPr>
          <w:rStyle w:val="LiteralBold"/>
        </w:rPr>
        <w:t>echo</w:t>
      </w:r>
      <w:r w:rsidR="001E17DB" w:rsidRPr="002A41E6">
        <w:rPr>
          <w:rStyle w:val="LiteralBold"/>
        </w:rPr>
        <w:t xml:space="preserve"> </w:t>
      </w:r>
      <w:r w:rsidR="00467ABD" w:rsidRPr="002A41E6">
        <w:rPr>
          <w:rStyle w:val="LiteralBold"/>
        </w:rPr>
        <w:t>$PATH</w:t>
      </w:r>
      <w:r w:rsidR="00C21216">
        <w:rPr>
          <w:lang w:eastAsia="en-GB"/>
        </w:rPr>
        <w:fldChar w:fldCharType="begin"/>
      </w:r>
      <w:r w:rsidR="00C21216">
        <w:instrText xml:space="preserve"> XE "PATH system variable endRange" </w:instrText>
      </w:r>
      <w:r w:rsidR="00C21216">
        <w:rPr>
          <w:lang w:eastAsia="en-GB"/>
        </w:rPr>
        <w:fldChar w:fldCharType="end"/>
      </w:r>
    </w:p>
    <w:p w14:paraId="333C599C" w14:textId="1B7B83B3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correct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still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working,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number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places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get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help.</w:t>
      </w:r>
      <w:r w:rsidR="001E17DB">
        <w:rPr>
          <w:lang w:eastAsia="en-GB"/>
        </w:rPr>
        <w:t xml:space="preserve"> </w:t>
      </w:r>
      <w:r w:rsidR="00853781">
        <w:rPr>
          <w:lang w:eastAsia="en-GB"/>
        </w:rPr>
        <w:t>Find out how to get in touch with other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Rustaceans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(a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silly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nickname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ourselves)</w:t>
      </w:r>
      <w:r w:rsidR="00915049">
        <w:rPr>
          <w:lang w:eastAsia="en-GB"/>
        </w:rPr>
        <w:fldChar w:fldCharType="begin"/>
      </w:r>
      <w:r w:rsidR="00915049">
        <w:instrText xml:space="preserve"> XE "Rustaceans" </w:instrText>
      </w:r>
      <w:r w:rsidR="00915049">
        <w:rPr>
          <w:lang w:eastAsia="en-GB"/>
        </w:rPr>
        <w:fldChar w:fldCharType="end"/>
      </w:r>
      <w:r w:rsidR="001E17DB">
        <w:rPr>
          <w:lang w:eastAsia="en-GB"/>
        </w:rPr>
        <w:t xml:space="preserve"> </w:t>
      </w:r>
      <w:r w:rsidR="00853781">
        <w:rPr>
          <w:lang w:eastAsia="en-GB"/>
        </w:rPr>
        <w:t xml:space="preserve">on the community page at </w:t>
      </w:r>
      <w:r w:rsidR="00853781" w:rsidRPr="00DE7F03">
        <w:rPr>
          <w:rStyle w:val="LinkURL"/>
        </w:rPr>
        <w:t>https://www.rust-lang.org/community</w:t>
      </w:r>
      <w:r w:rsidR="00853781">
        <w:rPr>
          <w:lang w:eastAsia="en-GB"/>
        </w:rPr>
        <w:t>.</w:t>
      </w:r>
    </w:p>
    <w:p w14:paraId="2D468B51" w14:textId="6FE2ED9B" w:rsidR="00467ABD" w:rsidRPr="00467ABD" w:rsidRDefault="00467ABD" w:rsidP="002A41E6">
      <w:pPr>
        <w:pStyle w:val="HeadB"/>
        <w:rPr>
          <w:lang w:eastAsia="en-GB"/>
        </w:rPr>
      </w:pPr>
      <w:bookmarkStart w:id="6" w:name="updating-and-uninstalling"/>
      <w:bookmarkEnd w:id="6"/>
      <w:r w:rsidRPr="00467ABD">
        <w:rPr>
          <w:lang w:eastAsia="en-GB"/>
        </w:rPr>
        <w:lastRenderedPageBreak/>
        <w:t>Updating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Uninstalling</w:t>
      </w:r>
    </w:p>
    <w:p w14:paraId="065B6D82" w14:textId="19E3EC61" w:rsidR="00467ABD" w:rsidRPr="00467ABD" w:rsidRDefault="00224195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"rustup commands:update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Once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installed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via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rustup</w:t>
      </w:r>
      <w:r w:rsidR="00467ABD"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updating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0C29EB">
        <w:rPr>
          <w:lang w:eastAsia="en-GB"/>
        </w:rPr>
        <w:t>a newly released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version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easy.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From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shell,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update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script:</w:t>
      </w:r>
    </w:p>
    <w:p w14:paraId="7C84C7D9" w14:textId="1F815545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2A41E6">
        <w:rPr>
          <w:rStyle w:val="LiteralBold"/>
        </w:rPr>
        <w:t>rustup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update</w:t>
      </w:r>
      <w:r w:rsidR="00224195">
        <w:rPr>
          <w:lang w:eastAsia="en-GB"/>
        </w:rPr>
        <w:fldChar w:fldCharType="begin"/>
      </w:r>
      <w:r w:rsidR="00224195">
        <w:instrText xml:space="preserve"> XE "rustup commands:update endRange" </w:instrText>
      </w:r>
      <w:r w:rsidR="00224195">
        <w:rPr>
          <w:lang w:eastAsia="en-GB"/>
        </w:rPr>
        <w:fldChar w:fldCharType="end"/>
      </w:r>
    </w:p>
    <w:p w14:paraId="0CF3D5CF" w14:textId="2A70543D" w:rsidR="00467ABD" w:rsidRPr="00467ABD" w:rsidRDefault="00B62AA2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"rustup commands:uninstall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uninstall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rustup</w:t>
      </w:r>
      <w:r w:rsidR="00467ABD"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uninstall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script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from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shell:</w:t>
      </w:r>
    </w:p>
    <w:p w14:paraId="015E10FD" w14:textId="1BA1A562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2A41E6">
        <w:rPr>
          <w:rStyle w:val="LiteralBold"/>
        </w:rPr>
        <w:t>rustup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self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uninstall</w:t>
      </w:r>
      <w:r w:rsidR="00B62AA2">
        <w:rPr>
          <w:lang w:eastAsia="en-GB"/>
        </w:rPr>
        <w:fldChar w:fldCharType="begin"/>
      </w:r>
      <w:r w:rsidR="00B62AA2">
        <w:instrText xml:space="preserve"> XE "rustup commands:uninstall endRange" </w:instrText>
      </w:r>
      <w:r w:rsidR="00B62AA2">
        <w:rPr>
          <w:lang w:eastAsia="en-GB"/>
        </w:rPr>
        <w:fldChar w:fldCharType="end"/>
      </w:r>
    </w:p>
    <w:bookmarkStart w:id="7" w:name="local-documentation"/>
    <w:bookmarkEnd w:id="7"/>
    <w:p w14:paraId="10BE6286" w14:textId="2707C069" w:rsidR="00467ABD" w:rsidRPr="00467ABD" w:rsidRDefault="00D168F3" w:rsidP="002A41E6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"documentation:offline for Rust startRange" </w:instrText>
      </w:r>
      <w:r>
        <w:rPr>
          <w:lang w:eastAsia="en-GB"/>
        </w:rPr>
        <w:fldChar w:fldCharType="end"/>
      </w:r>
      <w:r w:rsidR="001E73F6">
        <w:rPr>
          <w:lang w:eastAsia="en-GB"/>
        </w:rPr>
        <w:fldChar w:fldCharType="begin"/>
      </w:r>
      <w:r w:rsidR="001E73F6">
        <w:instrText xml:space="preserve"> XE "rustup commands:doc startRange" </w:instrText>
      </w:r>
      <w:r w:rsidR="001E73F6">
        <w:rPr>
          <w:lang w:eastAsia="en-GB"/>
        </w:rPr>
        <w:fldChar w:fldCharType="end"/>
      </w:r>
      <w:r w:rsidR="00467ABD" w:rsidRPr="00467ABD">
        <w:rPr>
          <w:lang w:eastAsia="en-GB"/>
        </w:rPr>
        <w:t>Local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Documentation</w:t>
      </w:r>
    </w:p>
    <w:p w14:paraId="72D67363" w14:textId="57EFF651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includes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local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copy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documentation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</w:t>
      </w:r>
      <w:r w:rsidR="001E17DB">
        <w:rPr>
          <w:lang w:eastAsia="en-GB"/>
        </w:rPr>
        <w:t xml:space="preserve"> </w:t>
      </w:r>
      <w:r w:rsidR="00A97FEF">
        <w:rPr>
          <w:lang w:eastAsia="en-GB"/>
        </w:rPr>
        <w:t xml:space="preserve">that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read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offline.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D178EF">
        <w:rPr>
          <w:rStyle w:val="Literal"/>
        </w:rPr>
        <w:t>rustup</w:t>
      </w:r>
      <w:r w:rsidR="001E17DB" w:rsidRPr="00D178EF">
        <w:rPr>
          <w:rStyle w:val="Literal"/>
        </w:rPr>
        <w:t xml:space="preserve"> </w:t>
      </w:r>
      <w:r w:rsidRPr="00D178EF">
        <w:rPr>
          <w:rStyle w:val="Literal"/>
        </w:rPr>
        <w:t>doc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open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local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documentation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browser.</w:t>
      </w:r>
      <w:r w:rsidR="004D08A3">
        <w:rPr>
          <w:lang w:eastAsia="en-GB"/>
        </w:rPr>
        <w:fldChar w:fldCharType="begin"/>
      </w:r>
      <w:r w:rsidR="004D08A3">
        <w:instrText xml:space="preserve"> XE "rustup commands:doc endRange" </w:instrText>
      </w:r>
      <w:r w:rsidR="004D08A3">
        <w:rPr>
          <w:lang w:eastAsia="en-GB"/>
        </w:rPr>
        <w:fldChar w:fldCharType="end"/>
      </w:r>
      <w:r w:rsidR="00930C50">
        <w:rPr>
          <w:lang w:eastAsia="en-GB"/>
        </w:rPr>
        <w:fldChar w:fldCharType="begin"/>
      </w:r>
      <w:r w:rsidR="00930C50">
        <w:instrText xml:space="preserve"> XE "documentation:offline for Rust endRange" </w:instrText>
      </w:r>
      <w:r w:rsidR="00930C50">
        <w:rPr>
          <w:lang w:eastAsia="en-GB"/>
        </w:rPr>
        <w:fldChar w:fldCharType="end"/>
      </w:r>
    </w:p>
    <w:p w14:paraId="281597F6" w14:textId="28381F5D" w:rsidR="00467ABD" w:rsidRPr="00467ABD" w:rsidRDefault="007356C2" w:rsidP="002A41E6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"API (application programming interface)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"application programming interface (API)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Any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time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type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function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provided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standard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library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you’re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not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sure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what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does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how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it,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application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programming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interface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(API)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documentation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find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out!</w:t>
      </w:r>
      <w:r w:rsidRPr="007356C2">
        <w:rPr>
          <w:lang w:eastAsia="en-GB"/>
        </w:rPr>
        <w:t xml:space="preserve"> </w:t>
      </w:r>
      <w:r>
        <w:rPr>
          <w:lang w:eastAsia="en-GB"/>
        </w:rPr>
        <w:fldChar w:fldCharType="begin"/>
      </w:r>
      <w:r>
        <w:instrText xml:space="preserve"> XE "application programming interface (API) endRange"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"API (application programming interface) endRange" </w:instrText>
      </w:r>
      <w:r>
        <w:rPr>
          <w:lang w:eastAsia="en-GB"/>
        </w:rPr>
        <w:fldChar w:fldCharType="end"/>
      </w:r>
      <w:r w:rsidR="00935A75">
        <w:rPr>
          <w:lang w:eastAsia="en-GB"/>
        </w:rPr>
        <w:fldChar w:fldCharType="begin"/>
      </w:r>
      <w:r w:rsidR="00935A75">
        <w:instrText xml:space="preserve"> XE "installation of Rust endRange" </w:instrText>
      </w:r>
      <w:r w:rsidR="00935A75">
        <w:rPr>
          <w:lang w:eastAsia="en-GB"/>
        </w:rPr>
        <w:fldChar w:fldCharType="end"/>
      </w:r>
      <w:r w:rsidR="00E316ED">
        <w:rPr>
          <w:lang w:eastAsia="en-GB"/>
        </w:rPr>
        <w:fldChar w:fldCharType="begin"/>
      </w:r>
      <w:r w:rsidR="00E316ED">
        <w:instrText xml:space="preserve"> XE "rustup commands endRange" </w:instrText>
      </w:r>
      <w:r w:rsidR="00E316ED">
        <w:rPr>
          <w:lang w:eastAsia="en-GB"/>
        </w:rPr>
        <w:fldChar w:fldCharType="end"/>
      </w:r>
    </w:p>
    <w:bookmarkStart w:id="8" w:name="hello,-world!"/>
    <w:bookmarkEnd w:id="8"/>
    <w:p w14:paraId="5F738551" w14:textId="2579B5CC" w:rsidR="00467ABD" w:rsidRPr="00467ABD" w:rsidRDefault="00873972" w:rsidP="002A41E6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"Hello, World! program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Hello,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World!</w:t>
      </w:r>
    </w:p>
    <w:p w14:paraId="6DCE632B" w14:textId="6699B30E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Now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Rust,</w:t>
      </w:r>
      <w:r w:rsidR="001E17DB">
        <w:rPr>
          <w:lang w:eastAsia="en-GB"/>
        </w:rPr>
        <w:t xml:space="preserve"> </w:t>
      </w:r>
      <w:r w:rsidR="000C29EB">
        <w:rPr>
          <w:lang w:eastAsia="en-GB"/>
        </w:rPr>
        <w:t xml:space="preserve">it’s time to </w:t>
      </w:r>
      <w:r w:rsidRPr="00467ABD">
        <w:rPr>
          <w:lang w:eastAsia="en-GB"/>
        </w:rPr>
        <w:t>write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first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traditional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learning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language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write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little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prints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text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Hello,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world!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screen,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same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here!</w:t>
      </w:r>
    </w:p>
    <w:p w14:paraId="21BF544C" w14:textId="317708B0" w:rsidR="00467ABD" w:rsidRPr="00467ABD" w:rsidRDefault="00467ABD" w:rsidP="002A41E6">
      <w:pPr>
        <w:pStyle w:val="Note"/>
        <w:rPr>
          <w:lang w:eastAsia="en-GB"/>
        </w:rPr>
      </w:pPr>
      <w:r w:rsidRPr="002A41E6">
        <w:rPr>
          <w:rStyle w:val="NoteHead"/>
        </w:rPr>
        <w:t>Note</w:t>
      </w:r>
      <w:r w:rsidR="002A41E6">
        <w:tab/>
      </w:r>
      <w:r w:rsidR="00B0287C">
        <w:rPr>
          <w:lang w:eastAsia="en-GB"/>
        </w:rPr>
        <w:fldChar w:fldCharType="begin"/>
      </w:r>
      <w:r w:rsidR="00B0287C">
        <w:instrText xml:space="preserve"> XE "integrated development environment (IDE) startRange" </w:instrText>
      </w:r>
      <w:r w:rsidR="00B0287C">
        <w:rPr>
          <w:lang w:eastAsia="en-GB"/>
        </w:rPr>
        <w:fldChar w:fldCharType="end"/>
      </w:r>
      <w:r w:rsidR="00B0287C">
        <w:rPr>
          <w:lang w:eastAsia="en-GB"/>
        </w:rPr>
        <w:fldChar w:fldCharType="begin"/>
      </w:r>
      <w:r w:rsidR="00B0287C">
        <w:instrText xml:space="preserve"> XE "IDE (integrated development environment) startRange" </w:instrText>
      </w:r>
      <w:r w:rsidR="00B0287C">
        <w:rPr>
          <w:lang w:eastAsia="en-GB"/>
        </w:rPr>
        <w:fldChar w:fldCharType="end"/>
      </w:r>
      <w:r w:rsidRPr="002A41E6">
        <w:t>This</w:t>
      </w:r>
      <w:r w:rsidR="001E17DB" w:rsidRPr="002A41E6">
        <w:t xml:space="preserve"> </w:t>
      </w:r>
      <w:r w:rsidRPr="002A41E6">
        <w:t>book</w:t>
      </w:r>
      <w:r w:rsidR="001E17DB" w:rsidRPr="002A41E6">
        <w:t xml:space="preserve"> </w:t>
      </w:r>
      <w:r w:rsidRPr="002A41E6">
        <w:t>assumes</w:t>
      </w:r>
      <w:r w:rsidR="001E17DB" w:rsidRPr="002A41E6">
        <w:t xml:space="preserve"> </w:t>
      </w:r>
      <w:r w:rsidRPr="002A41E6">
        <w:t>basic</w:t>
      </w:r>
      <w:r w:rsidR="001E17DB" w:rsidRPr="002A41E6">
        <w:t xml:space="preserve"> </w:t>
      </w:r>
      <w:r w:rsidRPr="002A41E6">
        <w:t>familiarity</w:t>
      </w:r>
      <w:r w:rsidR="001E17DB" w:rsidRPr="002A41E6">
        <w:t xml:space="preserve"> </w:t>
      </w:r>
      <w:r w:rsidRPr="002A41E6">
        <w:t>with</w:t>
      </w:r>
      <w:r w:rsidR="001E17DB" w:rsidRPr="002A41E6">
        <w:t xml:space="preserve"> </w:t>
      </w:r>
      <w:r w:rsidRPr="002A41E6">
        <w:t>the</w:t>
      </w:r>
      <w:r w:rsidR="001E17DB" w:rsidRPr="002A41E6">
        <w:t xml:space="preserve"> </w:t>
      </w:r>
      <w:r w:rsidRPr="002A41E6">
        <w:t>command</w:t>
      </w:r>
      <w:r w:rsidR="001E17DB" w:rsidRPr="002A41E6">
        <w:t xml:space="preserve"> </w:t>
      </w:r>
      <w:r w:rsidRPr="002A41E6">
        <w:t>line.</w:t>
      </w:r>
      <w:r w:rsidR="001E17DB" w:rsidRPr="002A41E6">
        <w:t xml:space="preserve"> </w:t>
      </w:r>
      <w:r w:rsidRPr="002A41E6">
        <w:t>Rust</w:t>
      </w:r>
      <w:r w:rsidR="001E17DB" w:rsidRPr="002A41E6">
        <w:t xml:space="preserve"> </w:t>
      </w:r>
      <w:r w:rsidRPr="002A41E6">
        <w:t>makes</w:t>
      </w:r>
      <w:r w:rsidR="001E17DB" w:rsidRPr="002A41E6">
        <w:t xml:space="preserve"> </w:t>
      </w:r>
      <w:r w:rsidRPr="002A41E6">
        <w:t>no</w:t>
      </w:r>
      <w:r w:rsidR="001E17DB" w:rsidRPr="002A41E6">
        <w:t xml:space="preserve"> </w:t>
      </w:r>
      <w:r w:rsidRPr="002A41E6">
        <w:t>specific</w:t>
      </w:r>
      <w:r w:rsidR="001E17DB" w:rsidRPr="002A41E6">
        <w:t xml:space="preserve"> </w:t>
      </w:r>
      <w:r w:rsidRPr="002A41E6">
        <w:t>demands</w:t>
      </w:r>
      <w:r w:rsidR="001E17DB" w:rsidRPr="002A41E6">
        <w:t xml:space="preserve"> </w:t>
      </w:r>
      <w:r w:rsidRPr="002A41E6">
        <w:t>about</w:t>
      </w:r>
      <w:r w:rsidR="001E17DB" w:rsidRPr="002A41E6">
        <w:t xml:space="preserve"> </w:t>
      </w:r>
      <w:r w:rsidRPr="002A41E6">
        <w:t>your</w:t>
      </w:r>
      <w:r w:rsidR="001E17DB" w:rsidRPr="002A41E6">
        <w:t xml:space="preserve"> </w:t>
      </w:r>
      <w:r w:rsidRPr="002A41E6">
        <w:t>editing</w:t>
      </w:r>
      <w:r w:rsidR="001E17DB" w:rsidRPr="002A41E6">
        <w:t xml:space="preserve"> </w:t>
      </w:r>
      <w:r w:rsidRPr="002A41E6">
        <w:t>or</w:t>
      </w:r>
      <w:r w:rsidR="001E17DB" w:rsidRPr="002A41E6">
        <w:t xml:space="preserve"> </w:t>
      </w:r>
      <w:r w:rsidRPr="002A41E6">
        <w:t>tooling</w:t>
      </w:r>
      <w:r w:rsidR="001E17DB" w:rsidRPr="002A41E6">
        <w:t xml:space="preserve"> </w:t>
      </w:r>
      <w:r w:rsidRPr="002A41E6">
        <w:t>or</w:t>
      </w:r>
      <w:r w:rsidR="001E17DB" w:rsidRPr="002A41E6">
        <w:t xml:space="preserve"> </w:t>
      </w:r>
      <w:r w:rsidRPr="002A41E6">
        <w:t>where</w:t>
      </w:r>
      <w:r w:rsidR="001E17DB" w:rsidRPr="002A41E6">
        <w:t xml:space="preserve"> </w:t>
      </w:r>
      <w:r w:rsidRPr="002A41E6">
        <w:t>your</w:t>
      </w:r>
      <w:r w:rsidR="001E17DB" w:rsidRPr="002A41E6">
        <w:t xml:space="preserve"> </w:t>
      </w:r>
      <w:r w:rsidRPr="002A41E6">
        <w:t>code</w:t>
      </w:r>
      <w:r w:rsidR="001E17DB" w:rsidRPr="002A41E6">
        <w:t xml:space="preserve"> </w:t>
      </w:r>
      <w:r w:rsidRPr="002A41E6">
        <w:t>lives,</w:t>
      </w:r>
      <w:r w:rsidR="001E17DB" w:rsidRPr="002A41E6">
        <w:t xml:space="preserve"> </w:t>
      </w:r>
      <w:r w:rsidRPr="002A41E6">
        <w:t>so</w:t>
      </w:r>
      <w:r w:rsidR="001E17DB" w:rsidRPr="002A41E6">
        <w:t xml:space="preserve"> </w:t>
      </w:r>
      <w:r w:rsidRPr="002A41E6">
        <w:t>if</w:t>
      </w:r>
      <w:r w:rsidR="001E17DB" w:rsidRPr="002A41E6">
        <w:t xml:space="preserve"> </w:t>
      </w:r>
      <w:r w:rsidRPr="002A41E6">
        <w:t>you</w:t>
      </w:r>
      <w:r w:rsidR="001E17DB" w:rsidRPr="002A41E6">
        <w:t xml:space="preserve"> </w:t>
      </w:r>
      <w:r w:rsidRPr="002A41E6">
        <w:t>prefer</w:t>
      </w:r>
      <w:r w:rsidR="001E17DB" w:rsidRPr="002A41E6">
        <w:t xml:space="preserve"> </w:t>
      </w:r>
      <w:r w:rsidRPr="002A41E6">
        <w:t>to</w:t>
      </w:r>
      <w:r w:rsidR="001E17DB" w:rsidRPr="002A41E6">
        <w:t xml:space="preserve"> </w:t>
      </w:r>
      <w:r w:rsidRPr="002A41E6">
        <w:t>use</w:t>
      </w:r>
      <w:r w:rsidR="001E17DB" w:rsidRPr="002A41E6">
        <w:t xml:space="preserve"> </w:t>
      </w:r>
      <w:r w:rsidRPr="002A41E6">
        <w:t>an</w:t>
      </w:r>
      <w:r w:rsidR="001E17DB" w:rsidRPr="002A41E6">
        <w:t xml:space="preserve"> </w:t>
      </w:r>
      <w:bookmarkStart w:id="9" w:name="_Hlk109733101"/>
      <w:r w:rsidRPr="002A41E6">
        <w:t>integrated</w:t>
      </w:r>
      <w:r w:rsidR="001E17DB" w:rsidRPr="002A41E6">
        <w:t xml:space="preserve"> </w:t>
      </w:r>
      <w:r w:rsidRPr="002A41E6">
        <w:t>development</w:t>
      </w:r>
      <w:r w:rsidR="001E17DB" w:rsidRPr="002A41E6">
        <w:t xml:space="preserve"> </w:t>
      </w:r>
      <w:r w:rsidRPr="002A41E6">
        <w:t>environment</w:t>
      </w:r>
      <w:r w:rsidR="001E17DB" w:rsidRPr="002A41E6">
        <w:t xml:space="preserve"> </w:t>
      </w:r>
      <w:bookmarkEnd w:id="9"/>
      <w:r w:rsidRPr="002A41E6">
        <w:t>(IDE)</w:t>
      </w:r>
      <w:r w:rsidR="001E17DB" w:rsidRPr="002A41E6">
        <w:t xml:space="preserve"> </w:t>
      </w:r>
      <w:r w:rsidRPr="002A41E6">
        <w:t>instead</w:t>
      </w:r>
      <w:r w:rsidR="001E17DB" w:rsidRPr="002A41E6">
        <w:t xml:space="preserve"> </w:t>
      </w:r>
      <w:r w:rsidRPr="002A41E6">
        <w:t>of</w:t>
      </w:r>
      <w:r w:rsidR="001E17DB" w:rsidRPr="002A41E6">
        <w:t xml:space="preserve"> </w:t>
      </w:r>
      <w:r w:rsidRPr="002A41E6">
        <w:t>the</w:t>
      </w:r>
      <w:r w:rsidR="001E17DB" w:rsidRPr="002A41E6">
        <w:t xml:space="preserve"> </w:t>
      </w:r>
      <w:r w:rsidRPr="002A41E6">
        <w:t>command</w:t>
      </w:r>
      <w:r w:rsidR="001E17DB" w:rsidRPr="002A41E6">
        <w:t xml:space="preserve"> </w:t>
      </w:r>
      <w:r w:rsidRPr="002A41E6">
        <w:t>line,</w:t>
      </w:r>
      <w:r w:rsidR="001E17DB" w:rsidRPr="002A41E6">
        <w:t xml:space="preserve"> </w:t>
      </w:r>
      <w:r w:rsidRPr="002A41E6">
        <w:t>feel</w:t>
      </w:r>
      <w:r w:rsidR="001E17DB" w:rsidRPr="002A41E6">
        <w:t xml:space="preserve"> </w:t>
      </w:r>
      <w:r w:rsidRPr="002A41E6">
        <w:t>free</w:t>
      </w:r>
      <w:r w:rsidR="001E17DB" w:rsidRPr="002A41E6">
        <w:t xml:space="preserve"> </w:t>
      </w:r>
      <w:r w:rsidRPr="002A41E6">
        <w:t>to</w:t>
      </w:r>
      <w:r w:rsidR="001E17DB" w:rsidRPr="002A41E6">
        <w:t xml:space="preserve"> </w:t>
      </w:r>
      <w:r w:rsidRPr="002A41E6">
        <w:t>use</w:t>
      </w:r>
      <w:r w:rsidR="001E17DB" w:rsidRPr="002A41E6">
        <w:t xml:space="preserve"> </w:t>
      </w:r>
      <w:r w:rsidRPr="002A41E6">
        <w:t>your</w:t>
      </w:r>
      <w:r w:rsidR="001E17DB" w:rsidRPr="002A41E6">
        <w:t xml:space="preserve"> </w:t>
      </w:r>
      <w:r w:rsidRPr="002A41E6">
        <w:t>favorite</w:t>
      </w:r>
      <w:r w:rsidR="001E17DB" w:rsidRPr="002A41E6">
        <w:t xml:space="preserve"> </w:t>
      </w:r>
      <w:r w:rsidRPr="002A41E6">
        <w:t>IDE.</w:t>
      </w:r>
      <w:r w:rsidR="001E17DB" w:rsidRPr="002A41E6">
        <w:t xml:space="preserve"> </w:t>
      </w:r>
      <w:r w:rsidRPr="002A41E6">
        <w:t>Many</w:t>
      </w:r>
      <w:r w:rsidR="001E17DB" w:rsidRPr="002A41E6">
        <w:t xml:space="preserve"> </w:t>
      </w:r>
      <w:r w:rsidRPr="002A41E6">
        <w:t>IDEs</w:t>
      </w:r>
      <w:r w:rsidR="001E17DB" w:rsidRPr="002A41E6">
        <w:t xml:space="preserve"> </w:t>
      </w:r>
      <w:r w:rsidRPr="002A41E6">
        <w:t>now</w:t>
      </w:r>
      <w:r w:rsidR="001E17DB" w:rsidRPr="002A41E6">
        <w:t xml:space="preserve"> </w:t>
      </w:r>
      <w:r w:rsidRPr="002A41E6">
        <w:t>have</w:t>
      </w:r>
      <w:r w:rsidR="001E17DB" w:rsidRPr="002A41E6">
        <w:t xml:space="preserve"> </w:t>
      </w:r>
      <w:r w:rsidRPr="002A41E6">
        <w:t>some</w:t>
      </w:r>
      <w:r w:rsidR="001E17DB" w:rsidRPr="002A41E6">
        <w:t xml:space="preserve"> </w:t>
      </w:r>
      <w:r w:rsidRPr="002A41E6">
        <w:t>degree</w:t>
      </w:r>
      <w:r w:rsidR="001E17DB" w:rsidRPr="002A41E6">
        <w:t xml:space="preserve"> </w:t>
      </w:r>
      <w:r w:rsidRPr="002A41E6">
        <w:t>of</w:t>
      </w:r>
      <w:r w:rsidR="001E17DB" w:rsidRPr="002A41E6">
        <w:t xml:space="preserve"> </w:t>
      </w:r>
      <w:r w:rsidRPr="002A41E6">
        <w:t>Rust</w:t>
      </w:r>
      <w:r w:rsidR="001E17DB" w:rsidRPr="002A41E6">
        <w:t xml:space="preserve"> </w:t>
      </w:r>
      <w:r w:rsidRPr="002A41E6">
        <w:t>support;</w:t>
      </w:r>
      <w:r w:rsidR="001E17DB" w:rsidRPr="002A41E6">
        <w:t xml:space="preserve"> </w:t>
      </w:r>
      <w:r w:rsidRPr="002A41E6">
        <w:t>check</w:t>
      </w:r>
      <w:r w:rsidR="001E17DB" w:rsidRPr="002A41E6">
        <w:t xml:space="preserve"> </w:t>
      </w:r>
      <w:r w:rsidRPr="002A41E6">
        <w:t>the</w:t>
      </w:r>
      <w:r w:rsidR="001E17DB" w:rsidRPr="002A41E6">
        <w:t xml:space="preserve"> </w:t>
      </w:r>
      <w:r w:rsidRPr="002A41E6">
        <w:t>IDE’s</w:t>
      </w:r>
      <w:r w:rsidR="001E17DB" w:rsidRPr="002A41E6">
        <w:t xml:space="preserve"> </w:t>
      </w:r>
      <w:r w:rsidRPr="002A41E6">
        <w:t>documentation</w:t>
      </w:r>
      <w:r w:rsidR="001E17DB" w:rsidRPr="002A41E6">
        <w:t xml:space="preserve"> </w:t>
      </w:r>
      <w:r w:rsidRPr="002A41E6">
        <w:t>for</w:t>
      </w:r>
      <w:r w:rsidR="001E17DB" w:rsidRPr="002A41E6">
        <w:t xml:space="preserve"> </w:t>
      </w:r>
      <w:r w:rsidRPr="002A41E6">
        <w:t>details.</w:t>
      </w:r>
      <w:r w:rsidR="001E17DB" w:rsidRPr="002A41E6">
        <w:t xml:space="preserve"> </w:t>
      </w:r>
      <w:r w:rsidRPr="002A41E6">
        <w:t>The</w:t>
      </w:r>
      <w:r w:rsidR="001E17DB" w:rsidRPr="002A41E6">
        <w:t xml:space="preserve"> </w:t>
      </w:r>
      <w:r w:rsidRPr="002A41E6">
        <w:t>Rust</w:t>
      </w:r>
      <w:r w:rsidR="001E17DB" w:rsidRPr="002A41E6">
        <w:t xml:space="preserve"> </w:t>
      </w:r>
      <w:r w:rsidRPr="002A41E6">
        <w:t>team</w:t>
      </w:r>
      <w:r w:rsidR="001E17DB" w:rsidRPr="002A41E6">
        <w:t xml:space="preserve"> </w:t>
      </w:r>
      <w:r w:rsidRPr="002A41E6">
        <w:t>has</w:t>
      </w:r>
      <w:r w:rsidR="001E17DB" w:rsidRPr="002A41E6">
        <w:t xml:space="preserve"> </w:t>
      </w:r>
      <w:r w:rsidRPr="002A41E6">
        <w:t>been</w:t>
      </w:r>
      <w:r w:rsidR="001E17DB" w:rsidRPr="002A41E6">
        <w:t xml:space="preserve"> </w:t>
      </w:r>
      <w:r w:rsidRPr="002A41E6">
        <w:t>focusing</w:t>
      </w:r>
      <w:r w:rsidR="001E17DB" w:rsidRPr="002A41E6">
        <w:t xml:space="preserve"> </w:t>
      </w:r>
      <w:r w:rsidRPr="002A41E6">
        <w:t>on</w:t>
      </w:r>
      <w:r w:rsidR="001E17DB" w:rsidRPr="002A41E6">
        <w:t xml:space="preserve"> </w:t>
      </w:r>
      <w:r w:rsidRPr="002A41E6">
        <w:t>enabling</w:t>
      </w:r>
      <w:r w:rsidR="001E17DB" w:rsidRPr="002A41E6">
        <w:t xml:space="preserve"> </w:t>
      </w:r>
      <w:r w:rsidRPr="002A41E6">
        <w:t>great</w:t>
      </w:r>
      <w:r w:rsidR="001E17DB" w:rsidRPr="002A41E6">
        <w:t xml:space="preserve"> </w:t>
      </w:r>
      <w:r w:rsidRPr="002A41E6">
        <w:t>IDE</w:t>
      </w:r>
      <w:r w:rsidR="001E17DB" w:rsidRPr="002A41E6">
        <w:t xml:space="preserve"> </w:t>
      </w:r>
      <w:r w:rsidRPr="002A41E6">
        <w:t>support</w:t>
      </w:r>
      <w:r w:rsidR="001E17DB" w:rsidRPr="002A41E6">
        <w:t xml:space="preserve"> </w:t>
      </w:r>
      <w:r w:rsidRPr="002A41E6">
        <w:t>via</w:t>
      </w:r>
      <w:r w:rsidR="001E17DB" w:rsidRPr="002A41E6">
        <w:t xml:space="preserve"> </w:t>
      </w:r>
      <w:bookmarkStart w:id="10" w:name="_Hlk109733166"/>
      <w:r w:rsidRPr="002A41E6">
        <w:rPr>
          <w:rStyle w:val="Literal"/>
        </w:rPr>
        <w:t>rust-analyzer</w:t>
      </w:r>
      <w:bookmarkEnd w:id="10"/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DE7F03">
        <w:rPr>
          <w:rStyle w:val="Xref"/>
        </w:rPr>
        <w:t>Appendix</w:t>
      </w:r>
      <w:r w:rsidR="001E17DB" w:rsidRPr="00DE7F03">
        <w:rPr>
          <w:rStyle w:val="Xref"/>
        </w:rPr>
        <w:t xml:space="preserve"> </w:t>
      </w:r>
      <w:r w:rsidRPr="00DE7F03">
        <w:rPr>
          <w:rStyle w:val="Xref"/>
        </w:rPr>
        <w:t>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details</w:t>
      </w:r>
      <w:r w:rsidR="00F9654B">
        <w:rPr>
          <w:lang w:eastAsia="en-GB"/>
        </w:rPr>
        <w:t>.</w:t>
      </w:r>
      <w:r w:rsidR="00B0287C">
        <w:rPr>
          <w:lang w:eastAsia="en-GB"/>
        </w:rPr>
        <w:fldChar w:fldCharType="begin"/>
      </w:r>
      <w:r w:rsidR="00B0287C">
        <w:instrText xml:space="preserve"> XE "IDE (integrated development environment) endRange" </w:instrText>
      </w:r>
      <w:r w:rsidR="00B0287C">
        <w:rPr>
          <w:lang w:eastAsia="en-GB"/>
        </w:rPr>
        <w:fldChar w:fldCharType="end"/>
      </w:r>
      <w:r w:rsidR="00B0287C">
        <w:rPr>
          <w:lang w:eastAsia="en-GB"/>
        </w:rPr>
        <w:fldChar w:fldCharType="begin"/>
      </w:r>
      <w:r w:rsidR="00B0287C">
        <w:instrText xml:space="preserve"> XE "integrated development environment (IDE) endRange" </w:instrText>
      </w:r>
      <w:r w:rsidR="00B0287C">
        <w:rPr>
          <w:lang w:eastAsia="en-GB"/>
        </w:rPr>
        <w:fldChar w:fldCharType="end"/>
      </w:r>
    </w:p>
    <w:p w14:paraId="44119BD6" w14:textId="088A0266" w:rsidR="00467ABD" w:rsidRPr="00467ABD" w:rsidRDefault="00467ABD" w:rsidP="002A41E6">
      <w:pPr>
        <w:pStyle w:val="HeadB"/>
        <w:rPr>
          <w:lang w:eastAsia="en-GB"/>
        </w:rPr>
      </w:pPr>
      <w:bookmarkStart w:id="11" w:name="creating-a-project-directory"/>
      <w:bookmarkEnd w:id="11"/>
      <w:r w:rsidRPr="00467ABD">
        <w:rPr>
          <w:lang w:eastAsia="en-GB"/>
        </w:rPr>
        <w:lastRenderedPageBreak/>
        <w:t>Creating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</w:p>
    <w:p w14:paraId="72942B5E" w14:textId="63F112AC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You’ll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start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making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doesn’t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matter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where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lives,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exercises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book,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suggest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making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bookmarkStart w:id="12" w:name="_Hlk109733200"/>
      <w:r w:rsidRPr="002A41E6">
        <w:rPr>
          <w:rStyle w:val="Italic"/>
        </w:rPr>
        <w:t>projects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bookmarkEnd w:id="12"/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home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keeping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there.</w:t>
      </w:r>
    </w:p>
    <w:p w14:paraId="3950B20E" w14:textId="12E6CFDA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Open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terminal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enter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make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projects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“Hello,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world!”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projects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directory.</w:t>
      </w:r>
    </w:p>
    <w:p w14:paraId="67CB9521" w14:textId="1418FB89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Linux,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macOS,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="006D1A30">
        <w:rPr>
          <w:lang w:eastAsia="en-GB"/>
        </w:rPr>
        <w:fldChar w:fldCharType="begin"/>
      </w:r>
      <w:r w:rsidR="006D1A30">
        <w:instrText xml:space="preserve"> XE "PowerShell startRange" </w:instrText>
      </w:r>
      <w:r w:rsidR="006D1A30">
        <w:rPr>
          <w:lang w:eastAsia="en-GB"/>
        </w:rPr>
        <w:fldChar w:fldCharType="end"/>
      </w:r>
      <w:r w:rsidRPr="00467ABD">
        <w:rPr>
          <w:lang w:eastAsia="en-GB"/>
        </w:rPr>
        <w:t>PowerShell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Windows,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enter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this:</w:t>
      </w:r>
    </w:p>
    <w:p w14:paraId="08250F39" w14:textId="7D9FCCA0" w:rsidR="00467ABD" w:rsidRPr="002A41E6" w:rsidRDefault="00467ABD" w:rsidP="002A41E6">
      <w:pPr>
        <w:pStyle w:val="Code"/>
        <w:rPr>
          <w:rStyle w:val="LiteralBold"/>
        </w:rPr>
      </w:pPr>
      <w:r w:rsidRPr="002A41E6">
        <w:t>$</w:t>
      </w:r>
      <w:r w:rsidR="001E17DB" w:rsidRPr="002A41E6">
        <w:t xml:space="preserve"> </w:t>
      </w:r>
      <w:r w:rsidRPr="002A41E6">
        <w:rPr>
          <w:rStyle w:val="LiteralBold"/>
        </w:rPr>
        <w:t>mkdir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~/projects</w:t>
      </w:r>
    </w:p>
    <w:p w14:paraId="10C5B755" w14:textId="77ED3DAC" w:rsidR="00467ABD" w:rsidRPr="002A41E6" w:rsidRDefault="00467ABD" w:rsidP="002A41E6">
      <w:pPr>
        <w:pStyle w:val="Code"/>
        <w:rPr>
          <w:rStyle w:val="LiteralBold"/>
        </w:rPr>
      </w:pPr>
      <w:r w:rsidRPr="002A41E6">
        <w:t>$</w:t>
      </w:r>
      <w:r w:rsidR="001E17DB" w:rsidRPr="002A41E6">
        <w:t xml:space="preserve"> </w:t>
      </w:r>
      <w:r w:rsidRPr="002A41E6">
        <w:rPr>
          <w:rStyle w:val="LiteralBold"/>
        </w:rPr>
        <w:t>cd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~/projects</w:t>
      </w:r>
    </w:p>
    <w:p w14:paraId="0C16DF25" w14:textId="3BF6EF65" w:rsidR="00467ABD" w:rsidRPr="002A41E6" w:rsidRDefault="00467ABD" w:rsidP="002A41E6">
      <w:pPr>
        <w:pStyle w:val="Code"/>
        <w:rPr>
          <w:rStyle w:val="LiteralBold"/>
        </w:rPr>
      </w:pPr>
      <w:r w:rsidRPr="002A41E6">
        <w:t>$</w:t>
      </w:r>
      <w:r w:rsidR="001E17DB" w:rsidRPr="002A41E6">
        <w:t xml:space="preserve"> </w:t>
      </w:r>
      <w:r w:rsidRPr="002A41E6">
        <w:rPr>
          <w:rStyle w:val="LiteralBold"/>
        </w:rPr>
        <w:t>mkdir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hello_world</w:t>
      </w:r>
    </w:p>
    <w:p w14:paraId="647B48CF" w14:textId="587F2983" w:rsidR="00467ABD" w:rsidRPr="002A41E6" w:rsidRDefault="00467ABD" w:rsidP="002A41E6">
      <w:pPr>
        <w:pStyle w:val="Code"/>
        <w:rPr>
          <w:rStyle w:val="LiteralBold"/>
        </w:rPr>
      </w:pPr>
      <w:r w:rsidRPr="002A41E6">
        <w:t>$</w:t>
      </w:r>
      <w:r w:rsidR="001E17DB" w:rsidRPr="002A41E6">
        <w:t xml:space="preserve"> </w:t>
      </w:r>
      <w:r w:rsidRPr="002A41E6">
        <w:rPr>
          <w:rStyle w:val="LiteralBold"/>
        </w:rPr>
        <w:t>cd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hello_world</w:t>
      </w:r>
      <w:r w:rsidR="006D1A30">
        <w:rPr>
          <w:lang w:eastAsia="en-GB"/>
        </w:rPr>
        <w:fldChar w:fldCharType="begin"/>
      </w:r>
      <w:r w:rsidR="006D1A30">
        <w:instrText xml:space="preserve"> XE "PowerShell endRange" </w:instrText>
      </w:r>
      <w:r w:rsidR="006D1A30">
        <w:rPr>
          <w:lang w:eastAsia="en-GB"/>
        </w:rPr>
        <w:fldChar w:fldCharType="end"/>
      </w:r>
    </w:p>
    <w:p w14:paraId="68A51A25" w14:textId="03B14B7F" w:rsidR="00467ABD" w:rsidRPr="002A41E6" w:rsidRDefault="006C0728" w:rsidP="002A41E6">
      <w:pPr>
        <w:pStyle w:val="Body"/>
      </w:pPr>
      <w:r>
        <w:rPr>
          <w:lang w:eastAsia="en-GB"/>
        </w:rPr>
        <w:fldChar w:fldCharType="begin"/>
      </w:r>
      <w:r>
        <w:instrText xml:space="preserve"> XE "</w:instrText>
      </w:r>
      <w:r w:rsidR="00D83EBB">
        <w:instrText>cmd.exe</w:instrText>
      </w:r>
      <w:r>
        <w:instrText xml:space="preserve"> startRange" </w:instrText>
      </w:r>
      <w:r>
        <w:rPr>
          <w:lang w:eastAsia="en-GB"/>
        </w:rPr>
        <w:fldChar w:fldCharType="end"/>
      </w:r>
      <w:r w:rsidR="00467ABD" w:rsidRPr="002A41E6">
        <w:t>For</w:t>
      </w:r>
      <w:r w:rsidR="001E17DB" w:rsidRPr="002A41E6">
        <w:t xml:space="preserve"> </w:t>
      </w:r>
      <w:r w:rsidR="00467ABD" w:rsidRPr="002A41E6">
        <w:t>Windows</w:t>
      </w:r>
      <w:r w:rsidR="001E17DB" w:rsidRPr="002A41E6">
        <w:t xml:space="preserve"> </w:t>
      </w:r>
      <w:r w:rsidR="00467ABD" w:rsidRPr="002A41E6">
        <w:t>CMD,</w:t>
      </w:r>
      <w:r w:rsidR="001E17DB" w:rsidRPr="002A41E6">
        <w:t xml:space="preserve"> </w:t>
      </w:r>
      <w:r w:rsidR="00467ABD" w:rsidRPr="002A41E6">
        <w:t>enter</w:t>
      </w:r>
      <w:r w:rsidR="001E17DB" w:rsidRPr="002A41E6">
        <w:t xml:space="preserve"> </w:t>
      </w:r>
      <w:r w:rsidR="00467ABD" w:rsidRPr="002A41E6">
        <w:t>this:</w:t>
      </w:r>
    </w:p>
    <w:p w14:paraId="20E8DB54" w14:textId="5B7FD3D1" w:rsidR="00467ABD" w:rsidRPr="002A41E6" w:rsidRDefault="00467ABD" w:rsidP="002A41E6">
      <w:pPr>
        <w:pStyle w:val="Code"/>
        <w:rPr>
          <w:rStyle w:val="LiteralBold"/>
        </w:rPr>
      </w:pPr>
      <w:r w:rsidRPr="002A41E6">
        <w:t>&gt;</w:t>
      </w:r>
      <w:r w:rsidR="001E17DB" w:rsidRPr="002A41E6">
        <w:t xml:space="preserve"> </w:t>
      </w:r>
      <w:r w:rsidRPr="002A41E6">
        <w:rPr>
          <w:rStyle w:val="LiteralBold"/>
        </w:rPr>
        <w:t>mkdir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"%USERPROFILE%\projects"</w:t>
      </w:r>
    </w:p>
    <w:p w14:paraId="2032EFD9" w14:textId="258DBDC6" w:rsidR="00467ABD" w:rsidRPr="002A41E6" w:rsidRDefault="00467ABD" w:rsidP="002A41E6">
      <w:pPr>
        <w:pStyle w:val="Code"/>
        <w:rPr>
          <w:rStyle w:val="LiteralBold"/>
        </w:rPr>
      </w:pPr>
      <w:r w:rsidRPr="002A41E6">
        <w:t>&gt;</w:t>
      </w:r>
      <w:r w:rsidR="001E17DB" w:rsidRPr="002A41E6">
        <w:t xml:space="preserve"> </w:t>
      </w:r>
      <w:r w:rsidRPr="002A41E6">
        <w:rPr>
          <w:rStyle w:val="LiteralBold"/>
        </w:rPr>
        <w:t>cd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/d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"%USERPROFILE%\projects"</w:t>
      </w:r>
    </w:p>
    <w:p w14:paraId="5D281280" w14:textId="1B6C9A51" w:rsidR="00467ABD" w:rsidRPr="002A41E6" w:rsidRDefault="00467ABD" w:rsidP="002A41E6">
      <w:pPr>
        <w:pStyle w:val="Code"/>
        <w:rPr>
          <w:rStyle w:val="LiteralBold"/>
        </w:rPr>
      </w:pPr>
      <w:r w:rsidRPr="002A41E6">
        <w:t>&gt;</w:t>
      </w:r>
      <w:r w:rsidR="001E17DB" w:rsidRPr="002A41E6">
        <w:t xml:space="preserve"> </w:t>
      </w:r>
      <w:r w:rsidRPr="002A41E6">
        <w:rPr>
          <w:rStyle w:val="LiteralBold"/>
        </w:rPr>
        <w:t>mkdir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hello_world</w:t>
      </w:r>
    </w:p>
    <w:p w14:paraId="655A9AF4" w14:textId="52A41AEE" w:rsidR="00467ABD" w:rsidRPr="002A41E6" w:rsidRDefault="00467ABD" w:rsidP="002A41E6">
      <w:pPr>
        <w:pStyle w:val="Code"/>
        <w:rPr>
          <w:rStyle w:val="LiteralBold"/>
        </w:rPr>
      </w:pPr>
      <w:r w:rsidRPr="002A41E6">
        <w:t>&gt;</w:t>
      </w:r>
      <w:r w:rsidR="001E17DB" w:rsidRPr="002A41E6">
        <w:t xml:space="preserve"> </w:t>
      </w:r>
      <w:r w:rsidRPr="002A41E6">
        <w:rPr>
          <w:rStyle w:val="LiteralBold"/>
        </w:rPr>
        <w:t>cd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hello_world</w:t>
      </w:r>
      <w:r w:rsidR="006C0728">
        <w:rPr>
          <w:lang w:eastAsia="en-GB"/>
        </w:rPr>
        <w:fldChar w:fldCharType="begin"/>
      </w:r>
      <w:r w:rsidR="006C0728">
        <w:instrText xml:space="preserve"> XE "cmd.exe endRange" </w:instrText>
      </w:r>
      <w:r w:rsidR="006C0728">
        <w:rPr>
          <w:lang w:eastAsia="en-GB"/>
        </w:rPr>
        <w:fldChar w:fldCharType="end"/>
      </w:r>
    </w:p>
    <w:p w14:paraId="5FF77667" w14:textId="228707F2" w:rsidR="00467ABD" w:rsidRPr="00467ABD" w:rsidRDefault="00467ABD" w:rsidP="002A41E6">
      <w:pPr>
        <w:pStyle w:val="HeadB"/>
        <w:rPr>
          <w:lang w:eastAsia="en-GB"/>
        </w:rPr>
      </w:pPr>
      <w:bookmarkStart w:id="13" w:name="writing-and-running-a-rust-program"/>
      <w:bookmarkEnd w:id="13"/>
      <w:r w:rsidRPr="00467ABD">
        <w:rPr>
          <w:lang w:eastAsia="en-GB"/>
        </w:rPr>
        <w:t>Writing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Running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</w:p>
    <w:p w14:paraId="33863F9C" w14:textId="0A4329F2" w:rsidR="00467ABD" w:rsidRPr="00467ABD" w:rsidRDefault="00467ABD" w:rsidP="001E17DB">
      <w:pPr>
        <w:pStyle w:val="Body"/>
        <w:rPr>
          <w:lang w:eastAsia="en-GB"/>
        </w:rPr>
      </w:pPr>
      <w:bookmarkStart w:id="14" w:name="_Hlk109737066"/>
      <w:r w:rsidRPr="00467ABD">
        <w:rPr>
          <w:lang w:eastAsia="en-GB"/>
        </w:rPr>
        <w:t>Next,</w:t>
      </w:r>
      <w:r w:rsidR="001E17DB">
        <w:rPr>
          <w:lang w:eastAsia="en-GB"/>
        </w:rPr>
        <w:t xml:space="preserve"> </w:t>
      </w:r>
      <w:bookmarkEnd w:id="14"/>
      <w:r w:rsidRPr="00467ABD">
        <w:rPr>
          <w:lang w:eastAsia="en-GB"/>
        </w:rPr>
        <w:t>make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source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main.rs</w:t>
      </w:r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always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.rs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extension.</w:t>
      </w:r>
      <w:r w:rsidR="00C5593A">
        <w:rPr>
          <w:lang w:eastAsia="en-GB"/>
        </w:rPr>
        <w:fldChar w:fldCharType="begin"/>
      </w:r>
      <w:r w:rsidR="00C5593A">
        <w:instrText xml:space="preserve"> XE ".rs file extension " </w:instrText>
      </w:r>
      <w:r w:rsidR="00C5593A">
        <w:rPr>
          <w:lang w:eastAsia="en-GB"/>
        </w:rPr>
        <w:fldChar w:fldCharType="end"/>
      </w:r>
      <w:r w:rsidR="001E17DB">
        <w:rPr>
          <w:lang w:eastAsia="en-GB"/>
        </w:rPr>
        <w:t xml:space="preserve"> </w:t>
      </w:r>
      <w:r w:rsidR="007437B5">
        <w:rPr>
          <w:lang w:eastAsia="en-GB"/>
        </w:rPr>
        <w:fldChar w:fldCharType="begin"/>
      </w:r>
      <w:r w:rsidR="007437B5">
        <w:instrText xml:space="preserve"> XE "underscore (_):in filenames startRange" </w:instrText>
      </w:r>
      <w:r w:rsidR="007437B5">
        <w:rPr>
          <w:lang w:eastAsia="en-GB"/>
        </w:rPr>
        <w:fldChar w:fldCharType="end"/>
      </w:r>
      <w:r w:rsidR="007437B5">
        <w:rPr>
          <w:lang w:eastAsia="en-GB"/>
        </w:rPr>
        <w:fldChar w:fldCharType="begin"/>
      </w:r>
      <w:r w:rsidR="007437B5">
        <w:instrText xml:space="preserve"> XE "_ (underscore):in filenames startRange" </w:instrText>
      </w:r>
      <w:r w:rsidR="007437B5">
        <w:rPr>
          <w:lang w:eastAsia="en-GB"/>
        </w:rPr>
        <w:fldChar w:fldCharType="end"/>
      </w:r>
      <w:r w:rsidR="00D37E38">
        <w:rPr>
          <w:lang w:eastAsia="en-GB"/>
        </w:rPr>
        <w:fldChar w:fldCharType="begin"/>
      </w:r>
      <w:r w:rsidR="00D37E38">
        <w:instrText xml:space="preserve"> XE "conventions:filenaming startRange" </w:instrText>
      </w:r>
      <w:r w:rsidR="00D37E38">
        <w:rPr>
          <w:lang w:eastAsia="en-GB"/>
        </w:rPr>
        <w:fldChar w:fldCharType="end"/>
      </w:r>
      <w:r w:rsidR="00D37E38">
        <w:rPr>
          <w:lang w:eastAsia="en-GB"/>
        </w:rPr>
        <w:fldChar w:fldCharType="begin"/>
      </w:r>
      <w:r w:rsidR="00D37E38">
        <w:instrText xml:space="preserve"> XE "filenaming conventions startRange" </w:instrText>
      </w:r>
      <w:r w:rsidR="00D37E38">
        <w:rPr>
          <w:lang w:eastAsia="en-GB"/>
        </w:rPr>
        <w:fldChar w:fldCharType="end"/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filename,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convention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underscore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separate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them.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example,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hello_world.rs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rather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than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helloworld.rs</w:t>
      </w:r>
      <w:r w:rsidRPr="00467ABD">
        <w:rPr>
          <w:lang w:eastAsia="en-GB"/>
        </w:rPr>
        <w:t>.</w:t>
      </w:r>
      <w:r w:rsidR="00AA666B">
        <w:rPr>
          <w:lang w:eastAsia="en-GB"/>
        </w:rPr>
        <w:fldChar w:fldCharType="begin"/>
      </w:r>
      <w:r w:rsidR="00AA666B">
        <w:instrText xml:space="preserve"> XE "filenaming conventions endRange" </w:instrText>
      </w:r>
      <w:r w:rsidR="00AA666B">
        <w:rPr>
          <w:lang w:eastAsia="en-GB"/>
        </w:rPr>
        <w:fldChar w:fldCharType="end"/>
      </w:r>
      <w:r w:rsidR="00D37E38">
        <w:rPr>
          <w:lang w:eastAsia="en-GB"/>
        </w:rPr>
        <w:fldChar w:fldCharType="begin"/>
      </w:r>
      <w:r w:rsidR="00D37E38">
        <w:instrText xml:space="preserve"> XE "conventions:filenaming endRange" </w:instrText>
      </w:r>
      <w:r w:rsidR="00D37E38">
        <w:rPr>
          <w:lang w:eastAsia="en-GB"/>
        </w:rPr>
        <w:fldChar w:fldCharType="end"/>
      </w:r>
      <w:r w:rsidR="00CC30AB">
        <w:rPr>
          <w:lang w:eastAsia="en-GB"/>
        </w:rPr>
        <w:fldChar w:fldCharType="begin"/>
      </w:r>
      <w:r w:rsidR="00CC30AB">
        <w:instrText xml:space="preserve"> XE "_ (underscore):in filenames endRange" </w:instrText>
      </w:r>
      <w:r w:rsidR="00CC30AB">
        <w:rPr>
          <w:lang w:eastAsia="en-GB"/>
        </w:rPr>
        <w:fldChar w:fldCharType="end"/>
      </w:r>
      <w:r w:rsidR="00CC30AB">
        <w:rPr>
          <w:lang w:eastAsia="en-GB"/>
        </w:rPr>
        <w:fldChar w:fldCharType="begin"/>
      </w:r>
      <w:r w:rsidR="00CC30AB">
        <w:instrText xml:space="preserve"> XE "underscore (_):in filenames endRange" </w:instrText>
      </w:r>
      <w:r w:rsidR="00CC30AB">
        <w:rPr>
          <w:lang w:eastAsia="en-GB"/>
        </w:rPr>
        <w:fldChar w:fldCharType="end"/>
      </w:r>
    </w:p>
    <w:p w14:paraId="4043169E" w14:textId="33A706D6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Now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open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main.rs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just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created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enter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Listing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1-1.</w:t>
      </w:r>
    </w:p>
    <w:p w14:paraId="68C78828" w14:textId="2A627A32" w:rsidR="00467ABD" w:rsidRPr="00467ABD" w:rsidRDefault="00467ABD" w:rsidP="002A41E6">
      <w:pPr>
        <w:pStyle w:val="CodeLabel"/>
        <w:rPr>
          <w:lang w:eastAsia="en-GB"/>
        </w:rPr>
      </w:pPr>
      <w:r w:rsidRPr="00467ABD">
        <w:rPr>
          <w:lang w:eastAsia="en-GB"/>
        </w:rPr>
        <w:t>main.rs</w:t>
      </w:r>
    </w:p>
    <w:p w14:paraId="49BF61CA" w14:textId="4A13A857" w:rsidR="00467ABD" w:rsidRPr="002A41E6" w:rsidRDefault="00467ABD" w:rsidP="002A41E6">
      <w:pPr>
        <w:pStyle w:val="Code"/>
      </w:pPr>
      <w:r w:rsidRPr="002A41E6">
        <w:t>fn</w:t>
      </w:r>
      <w:r w:rsidR="001E17DB" w:rsidRPr="002A41E6">
        <w:t xml:space="preserve"> </w:t>
      </w:r>
      <w:r w:rsidRPr="002A41E6">
        <w:t>main()</w:t>
      </w:r>
      <w:r w:rsidR="001E17DB" w:rsidRPr="002A41E6">
        <w:t xml:space="preserve"> </w:t>
      </w:r>
      <w:r w:rsidRPr="002A41E6">
        <w:t>{</w:t>
      </w:r>
    </w:p>
    <w:p w14:paraId="4E175481" w14:textId="49A24615" w:rsidR="00467ABD" w:rsidRPr="002A41E6" w:rsidRDefault="001E17DB" w:rsidP="002A41E6">
      <w:pPr>
        <w:pStyle w:val="Code"/>
      </w:pPr>
      <w:r w:rsidRPr="002A41E6">
        <w:t xml:space="preserve">    </w:t>
      </w:r>
      <w:r w:rsidR="00467ABD" w:rsidRPr="002A41E6">
        <w:t>println!("Hello,</w:t>
      </w:r>
      <w:r w:rsidRPr="002A41E6">
        <w:t xml:space="preserve"> </w:t>
      </w:r>
      <w:r w:rsidR="00467ABD" w:rsidRPr="002A41E6">
        <w:t>world!");</w:t>
      </w:r>
    </w:p>
    <w:p w14:paraId="7011B5B2" w14:textId="77777777" w:rsidR="00467ABD" w:rsidRPr="002A41E6" w:rsidRDefault="00467ABD" w:rsidP="002A41E6">
      <w:pPr>
        <w:pStyle w:val="Code"/>
      </w:pPr>
      <w:r w:rsidRPr="002A41E6">
        <w:t>}</w:t>
      </w:r>
    </w:p>
    <w:p w14:paraId="72746FE3" w14:textId="1C25C7C0" w:rsidR="00467ABD" w:rsidRPr="00467ABD" w:rsidRDefault="00467ABD" w:rsidP="002A41E6">
      <w:pPr>
        <w:pStyle w:val="CodeListingCaption"/>
        <w:rPr>
          <w:lang w:eastAsia="en-GB"/>
        </w:rPr>
      </w:pP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prints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Hello,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world!</w:t>
      </w:r>
    </w:p>
    <w:p w14:paraId="77F54BFA" w14:textId="22C850B9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Save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back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terminal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window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~/projects/hello_world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directory.</w:t>
      </w:r>
      <w:r w:rsidR="001E17DB">
        <w:rPr>
          <w:lang w:eastAsia="en-GB"/>
        </w:rPr>
        <w:t xml:space="preserve"> </w:t>
      </w:r>
      <w:r w:rsidR="002240FC">
        <w:rPr>
          <w:lang w:eastAsia="en-GB"/>
        </w:rPr>
        <w:fldChar w:fldCharType="begin"/>
      </w:r>
      <w:r w:rsidR="002240FC">
        <w:instrText xml:space="preserve"> XE "compiling:with rustc startRange" </w:instrText>
      </w:r>
      <w:r w:rsidR="002240FC">
        <w:rPr>
          <w:lang w:eastAsia="en-GB"/>
        </w:rPr>
        <w:fldChar w:fldCharType="end"/>
      </w:r>
      <w:r w:rsidR="009678A0">
        <w:rPr>
          <w:lang w:eastAsia="en-GB"/>
        </w:rPr>
        <w:fldChar w:fldCharType="begin"/>
      </w:r>
      <w:r w:rsidR="009678A0">
        <w:instrText xml:space="preserve"> XE "rustc startRange" </w:instrText>
      </w:r>
      <w:r w:rsidR="009678A0">
        <w:rPr>
          <w:lang w:eastAsia="en-GB"/>
        </w:rPr>
        <w:fldChar w:fldCharType="end"/>
      </w:r>
      <w:r w:rsidR="00B74DB2">
        <w:rPr>
          <w:lang w:eastAsia="en-GB"/>
        </w:rPr>
        <w:fldChar w:fldCharType="begin"/>
      </w:r>
      <w:r w:rsidR="00B74DB2">
        <w:instrText xml:space="preserve"> XE "running code startRange" </w:instrText>
      </w:r>
      <w:r w:rsidR="00B74DB2">
        <w:rPr>
          <w:lang w:eastAsia="en-GB"/>
        </w:rPr>
        <w:fldChar w:fldCharType="end"/>
      </w:r>
      <w:r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Linux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macOS,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enter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file:</w:t>
      </w:r>
    </w:p>
    <w:p w14:paraId="1870A10C" w14:textId="0ABEFEB7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2A41E6">
        <w:rPr>
          <w:rStyle w:val="LiteralBold"/>
        </w:rPr>
        <w:t>rustc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main.rs</w:t>
      </w:r>
    </w:p>
    <w:p w14:paraId="33DEFA24" w14:textId="63809B27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2A41E6">
        <w:rPr>
          <w:rStyle w:val="LiteralBold"/>
        </w:rPr>
        <w:t>./main</w:t>
      </w:r>
    </w:p>
    <w:p w14:paraId="0C2EF413" w14:textId="7255913C" w:rsidR="00467ABD" w:rsidRPr="002A41E6" w:rsidRDefault="00467ABD" w:rsidP="002A41E6">
      <w:pPr>
        <w:pStyle w:val="Code"/>
      </w:pPr>
      <w:r w:rsidRPr="002A41E6">
        <w:t>Hello,</w:t>
      </w:r>
      <w:r w:rsidR="001E17DB" w:rsidRPr="002A41E6">
        <w:t xml:space="preserve"> </w:t>
      </w:r>
      <w:r w:rsidRPr="002A41E6">
        <w:t>world!</w:t>
      </w:r>
    </w:p>
    <w:p w14:paraId="00562AD6" w14:textId="7E148D44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lastRenderedPageBreak/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Windows,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enter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.\main.exe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instead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./main</w:t>
      </w:r>
      <w:r w:rsidRPr="00467ABD">
        <w:rPr>
          <w:lang w:eastAsia="en-GB"/>
        </w:rPr>
        <w:t>:</w:t>
      </w:r>
    </w:p>
    <w:p w14:paraId="04B6147C" w14:textId="6500C6AB" w:rsidR="00467ABD" w:rsidRPr="002A41E6" w:rsidRDefault="00467ABD" w:rsidP="002A41E6">
      <w:pPr>
        <w:pStyle w:val="Code"/>
      </w:pPr>
      <w:r w:rsidRPr="002A41E6">
        <w:t>&gt;</w:t>
      </w:r>
      <w:r w:rsidR="001E17DB" w:rsidRPr="002A41E6">
        <w:t xml:space="preserve"> </w:t>
      </w:r>
      <w:r w:rsidRPr="002A41E6">
        <w:rPr>
          <w:rStyle w:val="LiteralBold"/>
        </w:rPr>
        <w:t>rustc</w:t>
      </w:r>
      <w:r w:rsidR="001E17DB" w:rsidRPr="002A41E6">
        <w:rPr>
          <w:rStyle w:val="LiteralBold"/>
        </w:rPr>
        <w:t xml:space="preserve"> </w:t>
      </w:r>
      <w:r w:rsidRPr="002A41E6">
        <w:rPr>
          <w:rStyle w:val="LiteralBold"/>
        </w:rPr>
        <w:t>main.rs</w:t>
      </w:r>
    </w:p>
    <w:p w14:paraId="583C8A20" w14:textId="4CF89FD8" w:rsidR="00467ABD" w:rsidRPr="002A41E6" w:rsidRDefault="00467ABD" w:rsidP="002A41E6">
      <w:pPr>
        <w:pStyle w:val="Code"/>
      </w:pPr>
      <w:r w:rsidRPr="002A41E6">
        <w:t>&gt;</w:t>
      </w:r>
      <w:r w:rsidR="001E17DB" w:rsidRPr="002A41E6">
        <w:t xml:space="preserve"> </w:t>
      </w:r>
      <w:r w:rsidRPr="002A41E6">
        <w:rPr>
          <w:rStyle w:val="LiteralBold"/>
        </w:rPr>
        <w:t>.\main.exe</w:t>
      </w:r>
    </w:p>
    <w:p w14:paraId="258BD4DD" w14:textId="54E56E76" w:rsidR="00467ABD" w:rsidRPr="002A41E6" w:rsidRDefault="00467ABD" w:rsidP="002A41E6">
      <w:pPr>
        <w:pStyle w:val="Code"/>
      </w:pPr>
      <w:r w:rsidRPr="002A41E6">
        <w:t>Hello,</w:t>
      </w:r>
      <w:r w:rsidR="001E17DB" w:rsidRPr="002A41E6">
        <w:t xml:space="preserve"> </w:t>
      </w:r>
      <w:r w:rsidRPr="002A41E6">
        <w:t>world!</w:t>
      </w:r>
      <w:r w:rsidR="009678A0">
        <w:rPr>
          <w:lang w:eastAsia="en-GB"/>
        </w:rPr>
        <w:fldChar w:fldCharType="begin"/>
      </w:r>
      <w:r w:rsidR="009678A0">
        <w:instrText xml:space="preserve"> XE "rustc endRange" </w:instrText>
      </w:r>
      <w:r w:rsidR="009678A0">
        <w:rPr>
          <w:lang w:eastAsia="en-GB"/>
        </w:rPr>
        <w:fldChar w:fldCharType="end"/>
      </w:r>
      <w:r w:rsidR="00662943">
        <w:rPr>
          <w:lang w:eastAsia="en-GB"/>
        </w:rPr>
        <w:fldChar w:fldCharType="begin"/>
      </w:r>
      <w:r w:rsidR="00662943">
        <w:instrText xml:space="preserve"> XE "compiling:with rustc endRange" </w:instrText>
      </w:r>
      <w:r w:rsidR="00662943">
        <w:rPr>
          <w:lang w:eastAsia="en-GB"/>
        </w:rPr>
        <w:fldChar w:fldCharType="end"/>
      </w:r>
      <w:r w:rsidR="00B74DB2">
        <w:rPr>
          <w:lang w:eastAsia="en-GB"/>
        </w:rPr>
        <w:fldChar w:fldCharType="begin"/>
      </w:r>
      <w:r w:rsidR="00B74DB2">
        <w:instrText xml:space="preserve"> XE "running code endRange" </w:instrText>
      </w:r>
      <w:r w:rsidR="00B74DB2">
        <w:rPr>
          <w:lang w:eastAsia="en-GB"/>
        </w:rPr>
        <w:fldChar w:fldCharType="end"/>
      </w:r>
    </w:p>
    <w:p w14:paraId="0071F0D0" w14:textId="00F53A09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Regardless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operating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system,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string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Hello,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world!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should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print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terminal.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output,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refer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back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3C693E">
        <w:rPr>
          <w:rStyle w:val="Xref"/>
        </w:rPr>
        <w:t>“Troubleshooting”</w:t>
      </w:r>
      <w:r w:rsidR="001E17DB">
        <w:rPr>
          <w:lang w:eastAsia="en-GB"/>
        </w:rPr>
        <w:t xml:space="preserve"> </w:t>
      </w:r>
      <w:r w:rsidR="0056183F">
        <w:rPr>
          <w:lang w:eastAsia="en-GB"/>
        </w:rPr>
        <w:t xml:space="preserve">on </w:t>
      </w:r>
      <w:r w:rsidR="0056183F" w:rsidRPr="00DE7F03">
        <w:rPr>
          <w:rStyle w:val="Xref"/>
        </w:rPr>
        <w:t>page XX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ways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get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help.</w:t>
      </w:r>
    </w:p>
    <w:p w14:paraId="2E301CD4" w14:textId="7974607E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Hello,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world!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print,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congratulations!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officially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written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makes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programmer—welcome!</w:t>
      </w:r>
    </w:p>
    <w:p w14:paraId="06CEAC84" w14:textId="7C9BE5FF" w:rsidR="00467ABD" w:rsidRPr="00467ABD" w:rsidRDefault="00467ABD" w:rsidP="002A41E6">
      <w:pPr>
        <w:pStyle w:val="HeadB"/>
        <w:rPr>
          <w:lang w:eastAsia="en-GB"/>
        </w:rPr>
      </w:pPr>
      <w:bookmarkStart w:id="15" w:name="anatomy-of-a-rust-program"/>
      <w:bookmarkEnd w:id="15"/>
      <w:r w:rsidRPr="00467ABD">
        <w:rPr>
          <w:lang w:eastAsia="en-GB"/>
        </w:rPr>
        <w:t>Anatomy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</w:p>
    <w:p w14:paraId="41BCE51C" w14:textId="32E4EE34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Let’s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review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“Hello,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world!”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detail.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Here’s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first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piece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puzzle:</w:t>
      </w:r>
    </w:p>
    <w:p w14:paraId="06AE3842" w14:textId="33FCC68B" w:rsidR="00467ABD" w:rsidRPr="002A41E6" w:rsidRDefault="00467ABD" w:rsidP="002A41E6">
      <w:pPr>
        <w:pStyle w:val="Code"/>
      </w:pPr>
      <w:r w:rsidRPr="002A41E6">
        <w:t>fn</w:t>
      </w:r>
      <w:r w:rsidR="001E17DB" w:rsidRPr="002A41E6">
        <w:t xml:space="preserve"> </w:t>
      </w:r>
      <w:r w:rsidRPr="002A41E6">
        <w:t>main()</w:t>
      </w:r>
      <w:r w:rsidR="001E17DB" w:rsidRPr="002A41E6">
        <w:t xml:space="preserve"> </w:t>
      </w:r>
      <w:r w:rsidRPr="002A41E6">
        <w:t>{</w:t>
      </w:r>
    </w:p>
    <w:p w14:paraId="64B0E5EF" w14:textId="77777777" w:rsidR="00467ABD" w:rsidRPr="002A41E6" w:rsidRDefault="00467ABD" w:rsidP="002A41E6">
      <w:pPr>
        <w:pStyle w:val="Code"/>
      </w:pPr>
    </w:p>
    <w:p w14:paraId="7171F73C" w14:textId="77777777" w:rsidR="00467ABD" w:rsidRPr="002A41E6" w:rsidRDefault="00467ABD" w:rsidP="002A41E6">
      <w:pPr>
        <w:pStyle w:val="Code"/>
      </w:pPr>
      <w:r w:rsidRPr="002A41E6">
        <w:t>}</w:t>
      </w:r>
    </w:p>
    <w:p w14:paraId="3C26AAD7" w14:textId="6C2D5F34" w:rsidR="00467ABD" w:rsidRPr="00467ABD" w:rsidRDefault="00E14AA2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"main </w:instrText>
      </w:r>
      <w:r w:rsidRPr="00A1119B">
        <w:instrText xml:space="preserve">function </w:instrText>
      </w:r>
      <w:r>
        <w:instrText xml:space="preserve">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These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define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function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named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main</w:t>
      </w:r>
      <w:r w:rsidR="00467ABD"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main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function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special: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always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first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runs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every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executable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program.</w:t>
      </w:r>
      <w:r>
        <w:rPr>
          <w:lang w:eastAsia="en-GB"/>
        </w:rPr>
        <w:fldChar w:fldCharType="begin"/>
      </w:r>
      <w:r>
        <w:instrText xml:space="preserve"> XE "main </w:instrText>
      </w:r>
      <w:r w:rsidRPr="00A1119B">
        <w:instrText xml:space="preserve">function </w:instrText>
      </w:r>
      <w:r>
        <w:instrText xml:space="preserve">endRange" </w:instrText>
      </w:r>
      <w:r>
        <w:rPr>
          <w:lang w:eastAsia="en-GB"/>
        </w:rPr>
        <w:fldChar w:fldCharType="end"/>
      </w:r>
      <w:r w:rsidR="001E17DB">
        <w:rPr>
          <w:lang w:eastAsia="en-GB"/>
        </w:rPr>
        <w:t xml:space="preserve"> </w:t>
      </w:r>
      <w:bookmarkStart w:id="16" w:name="_Hlk109737162"/>
      <w:r w:rsidR="0053617B">
        <w:rPr>
          <w:lang w:eastAsia="en-GB"/>
        </w:rPr>
        <w:fldChar w:fldCharType="begin"/>
      </w:r>
      <w:r w:rsidR="0053617B">
        <w:instrText xml:space="preserve"> XE "parentheses (())</w:instrText>
      </w:r>
      <w:r w:rsidR="0053617B" w:rsidRPr="00A1119B">
        <w:instrText xml:space="preserve">:for function </w:instrText>
      </w:r>
      <w:r w:rsidR="0053617B">
        <w:instrText xml:space="preserve">parameters startRange" </w:instrText>
      </w:r>
      <w:r w:rsidR="0053617B">
        <w:rPr>
          <w:lang w:eastAsia="en-GB"/>
        </w:rPr>
        <w:fldChar w:fldCharType="end"/>
      </w:r>
      <w:r w:rsidR="0053617B">
        <w:rPr>
          <w:lang w:eastAsia="en-GB"/>
        </w:rPr>
        <w:fldChar w:fldCharType="begin"/>
      </w:r>
      <w:r w:rsidR="0053617B">
        <w:instrText xml:space="preserve"> XE "() (parentheses)</w:instrText>
      </w:r>
      <w:r w:rsidR="0053617B" w:rsidRPr="00A1119B">
        <w:instrText xml:space="preserve">:for function </w:instrText>
      </w:r>
      <w:r w:rsidR="0053617B">
        <w:instrText xml:space="preserve">parameters startRange" </w:instrText>
      </w:r>
      <w:r w:rsidR="0053617B">
        <w:rPr>
          <w:lang w:eastAsia="en-GB"/>
        </w:rPr>
        <w:fldChar w:fldCharType="end"/>
      </w:r>
      <w:r w:rsidR="00467ABD" w:rsidRPr="00467ABD">
        <w:rPr>
          <w:lang w:eastAsia="en-GB"/>
        </w:rPr>
        <w:t>Here,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first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line</w:t>
      </w:r>
      <w:r w:rsidR="001E17DB">
        <w:rPr>
          <w:lang w:eastAsia="en-GB"/>
        </w:rPr>
        <w:t xml:space="preserve"> </w:t>
      </w:r>
      <w:bookmarkEnd w:id="16"/>
      <w:r w:rsidR="00467ABD" w:rsidRPr="00467ABD">
        <w:rPr>
          <w:lang w:eastAsia="en-GB"/>
        </w:rPr>
        <w:t>declares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function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named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main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has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parameters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returns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nothing.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were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parameters,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would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go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inside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parentheses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()</w:t>
      </w:r>
      <w:r w:rsidR="00467ABD" w:rsidRPr="00467ABD">
        <w:rPr>
          <w:lang w:eastAsia="en-GB"/>
        </w:rPr>
        <w:t>.</w:t>
      </w:r>
      <w:r w:rsidR="00CA407F">
        <w:rPr>
          <w:lang w:eastAsia="en-GB"/>
        </w:rPr>
        <w:fldChar w:fldCharType="begin"/>
      </w:r>
      <w:r w:rsidR="00CA407F">
        <w:instrText xml:space="preserve"> XE "() (parentheses)</w:instrText>
      </w:r>
      <w:r w:rsidR="00CA407F" w:rsidRPr="00A1119B">
        <w:instrText xml:space="preserve">:for function </w:instrText>
      </w:r>
      <w:r w:rsidR="00CA407F">
        <w:instrText xml:space="preserve">parameters endRange" </w:instrText>
      </w:r>
      <w:r w:rsidR="00CA407F">
        <w:rPr>
          <w:lang w:eastAsia="en-GB"/>
        </w:rPr>
        <w:fldChar w:fldCharType="end"/>
      </w:r>
      <w:r w:rsidR="0053617B">
        <w:rPr>
          <w:lang w:eastAsia="en-GB"/>
        </w:rPr>
        <w:fldChar w:fldCharType="begin"/>
      </w:r>
      <w:r w:rsidR="0053617B">
        <w:instrText xml:space="preserve"> XE "parentheses (())</w:instrText>
      </w:r>
      <w:r w:rsidR="0053617B" w:rsidRPr="00A1119B">
        <w:instrText xml:space="preserve">:for function </w:instrText>
      </w:r>
      <w:r w:rsidR="0053617B">
        <w:instrText xml:space="preserve">parameters endRange" </w:instrText>
      </w:r>
      <w:r w:rsidR="0053617B">
        <w:rPr>
          <w:lang w:eastAsia="en-GB"/>
        </w:rPr>
        <w:fldChar w:fldCharType="end"/>
      </w:r>
    </w:p>
    <w:p w14:paraId="3274BF44" w14:textId="1990C09F" w:rsidR="00467ABD" w:rsidRPr="00467ABD" w:rsidRDefault="00E7382E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Pr="00A1119B">
        <w:instrText>curly brackets</w:instrText>
      </w:r>
      <w:r>
        <w:instrText xml:space="preserve"> ({})</w:instrText>
      </w:r>
      <w:r w:rsidRPr="00A1119B">
        <w:instrText>:for function bodies</w:instrText>
      </w:r>
      <w:r>
        <w:instrText xml:space="preserve"> startRange" </w:instrText>
      </w:r>
      <w:r>
        <w:rPr>
          <w:lang w:eastAsia="en-GB"/>
        </w:rPr>
        <w:fldChar w:fldCharType="end"/>
      </w:r>
      <w:r w:rsidR="00B023B3">
        <w:rPr>
          <w:lang w:eastAsia="en-GB"/>
        </w:rPr>
        <w:fldChar w:fldCharType="begin"/>
      </w:r>
      <w:r w:rsidR="00B023B3">
        <w:instrText xml:space="preserve"> XE "{} (</w:instrText>
      </w:r>
      <w:r w:rsidR="00B023B3" w:rsidRPr="00A1119B">
        <w:instrText>curly brackets</w:instrText>
      </w:r>
      <w:r w:rsidR="00B023B3">
        <w:instrText>)</w:instrText>
      </w:r>
      <w:r w:rsidR="00B023B3" w:rsidRPr="00A1119B">
        <w:instrText>:for function bodies</w:instrText>
      </w:r>
      <w:r w:rsidR="00B023B3">
        <w:instrText xml:space="preserve"> startRange" </w:instrText>
      </w:r>
      <w:r w:rsidR="00B023B3">
        <w:rPr>
          <w:lang w:eastAsia="en-GB"/>
        </w:rPr>
        <w:fldChar w:fldCharType="end"/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function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body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wrapped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{}</w:t>
      </w:r>
      <w:r w:rsidR="00467ABD"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requires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curly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brackets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around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function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bodies.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It’s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good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style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place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opening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curly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bracket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same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function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declaration,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adding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one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space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between.</w:t>
      </w:r>
      <w:r w:rsidR="007A6F01">
        <w:rPr>
          <w:lang w:eastAsia="en-GB"/>
        </w:rPr>
        <w:fldChar w:fldCharType="begin"/>
      </w:r>
      <w:r w:rsidR="007A6F01">
        <w:instrText xml:space="preserve"> XE "{} (</w:instrText>
      </w:r>
      <w:r w:rsidR="007A6F01" w:rsidRPr="00A1119B">
        <w:instrText>curly brackets</w:instrText>
      </w:r>
      <w:r w:rsidR="007A6F01">
        <w:instrText>)</w:instrText>
      </w:r>
      <w:r w:rsidR="007A6F01" w:rsidRPr="00A1119B">
        <w:instrText>:for function bodies</w:instrText>
      </w:r>
      <w:r w:rsidR="007A6F01">
        <w:instrText xml:space="preserve"> endRange" </w:instrText>
      </w:r>
      <w:r w:rsidR="007A6F01"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</w:instrText>
      </w:r>
      <w:r w:rsidRPr="00A1119B">
        <w:instrText>curly brackets</w:instrText>
      </w:r>
      <w:r>
        <w:instrText xml:space="preserve"> ({})</w:instrText>
      </w:r>
      <w:r w:rsidRPr="00A1119B">
        <w:instrText>:for function bodies</w:instrText>
      </w:r>
      <w:r>
        <w:instrText xml:space="preserve"> endRange" </w:instrText>
      </w:r>
      <w:r>
        <w:rPr>
          <w:lang w:eastAsia="en-GB"/>
        </w:rPr>
        <w:fldChar w:fldCharType="end"/>
      </w:r>
    </w:p>
    <w:p w14:paraId="43DA6048" w14:textId="0C8F797F" w:rsidR="00467ABD" w:rsidRPr="00467ABD" w:rsidRDefault="00467ABD" w:rsidP="002A41E6">
      <w:pPr>
        <w:pStyle w:val="Note"/>
        <w:rPr>
          <w:lang w:eastAsia="en-GB"/>
        </w:rPr>
      </w:pPr>
      <w:r w:rsidRPr="002A41E6">
        <w:rPr>
          <w:rStyle w:val="NoteHead"/>
        </w:rPr>
        <w:t>Note</w:t>
      </w:r>
      <w:r w:rsidR="002A41E6">
        <w:tab/>
      </w:r>
      <w:r w:rsidR="00731434">
        <w:rPr>
          <w:lang w:eastAsia="en-GB"/>
        </w:rPr>
        <w:fldChar w:fldCharType="begin"/>
      </w:r>
      <w:r w:rsidR="00731434">
        <w:instrText xml:space="preserve"> XE "rustfmt startRange" </w:instrText>
      </w:r>
      <w:r w:rsidR="00731434">
        <w:rPr>
          <w:lang w:eastAsia="en-GB"/>
        </w:rPr>
        <w:fldChar w:fldCharType="end"/>
      </w:r>
      <w:r w:rsidRPr="002A41E6">
        <w:t>If</w:t>
      </w:r>
      <w:r w:rsidR="001E17DB" w:rsidRPr="002A41E6">
        <w:t xml:space="preserve"> </w:t>
      </w:r>
      <w:r w:rsidRPr="002A41E6">
        <w:t>you</w:t>
      </w:r>
      <w:r w:rsidR="001E17DB" w:rsidRPr="002A41E6">
        <w:t xml:space="preserve"> </w:t>
      </w:r>
      <w:r w:rsidRPr="002A41E6">
        <w:t>want</w:t>
      </w:r>
      <w:r w:rsidR="001E17DB" w:rsidRPr="002A41E6">
        <w:t xml:space="preserve"> </w:t>
      </w:r>
      <w:r w:rsidRPr="002A41E6">
        <w:t>to</w:t>
      </w:r>
      <w:r w:rsidR="001E17DB" w:rsidRPr="002A41E6">
        <w:t xml:space="preserve"> </w:t>
      </w:r>
      <w:r w:rsidRPr="002A41E6">
        <w:t>stick</w:t>
      </w:r>
      <w:r w:rsidR="001E17DB" w:rsidRPr="002A41E6">
        <w:t xml:space="preserve"> </w:t>
      </w:r>
      <w:r w:rsidRPr="002A41E6">
        <w:t>to</w:t>
      </w:r>
      <w:r w:rsidR="001E17DB" w:rsidRPr="002A41E6">
        <w:t xml:space="preserve"> </w:t>
      </w:r>
      <w:r w:rsidRPr="002A41E6">
        <w:t>a</w:t>
      </w:r>
      <w:r w:rsidR="001E17DB" w:rsidRPr="002A41E6">
        <w:t xml:space="preserve"> </w:t>
      </w:r>
      <w:r w:rsidRPr="002A41E6">
        <w:t>standard</w:t>
      </w:r>
      <w:r w:rsidR="001E17DB" w:rsidRPr="002A41E6">
        <w:t xml:space="preserve"> </w:t>
      </w:r>
      <w:r w:rsidRPr="002A41E6">
        <w:t>style</w:t>
      </w:r>
      <w:r w:rsidR="001E17DB" w:rsidRPr="002A41E6">
        <w:t xml:space="preserve"> </w:t>
      </w:r>
      <w:r w:rsidRPr="002A41E6">
        <w:t>across</w:t>
      </w:r>
      <w:r w:rsidR="001E17DB" w:rsidRPr="002A41E6">
        <w:t xml:space="preserve"> </w:t>
      </w:r>
      <w:r w:rsidRPr="002A41E6">
        <w:t>Rust</w:t>
      </w:r>
      <w:r w:rsidR="001E17DB" w:rsidRPr="002A41E6">
        <w:t xml:space="preserve"> </w:t>
      </w:r>
      <w:r w:rsidRPr="002A41E6">
        <w:t>projects,</w:t>
      </w:r>
      <w:r w:rsidR="001E17DB" w:rsidRPr="002A41E6">
        <w:t xml:space="preserve"> </w:t>
      </w:r>
      <w:r w:rsidRPr="002A41E6">
        <w:t>you</w:t>
      </w:r>
      <w:r w:rsidR="001E17DB" w:rsidRPr="002A41E6">
        <w:t xml:space="preserve"> </w:t>
      </w:r>
      <w:r w:rsidRPr="002A41E6">
        <w:t>can</w:t>
      </w:r>
      <w:r w:rsidR="001E17DB" w:rsidRPr="002A41E6">
        <w:t xml:space="preserve"> </w:t>
      </w:r>
      <w:r w:rsidRPr="002A41E6">
        <w:t>use</w:t>
      </w:r>
      <w:r w:rsidR="001E17DB" w:rsidRPr="002A41E6">
        <w:t xml:space="preserve"> </w:t>
      </w:r>
      <w:r w:rsidRPr="002A41E6">
        <w:t>an</w:t>
      </w:r>
      <w:r w:rsidR="001E17DB" w:rsidRPr="002A41E6">
        <w:t xml:space="preserve"> </w:t>
      </w:r>
      <w:r w:rsidRPr="002A41E6">
        <w:t>automatic</w:t>
      </w:r>
      <w:r w:rsidR="001E17DB" w:rsidRPr="002A41E6">
        <w:t xml:space="preserve"> </w:t>
      </w:r>
      <w:r w:rsidRPr="002A41E6">
        <w:t>formatter</w:t>
      </w:r>
      <w:r w:rsidR="001E17DB" w:rsidRPr="002A41E6">
        <w:t xml:space="preserve"> </w:t>
      </w:r>
      <w:r w:rsidRPr="002A41E6">
        <w:t>tool</w:t>
      </w:r>
      <w:r w:rsidR="001E17DB" w:rsidRPr="002A41E6">
        <w:t xml:space="preserve"> </w:t>
      </w:r>
      <w:r w:rsidRPr="002A41E6">
        <w:t>called</w:t>
      </w:r>
      <w:r w:rsidR="001E17DB" w:rsidRPr="002A41E6">
        <w:t xml:space="preserve"> </w:t>
      </w:r>
      <w:bookmarkStart w:id="17" w:name="_Hlk109733465"/>
      <w:r w:rsidRPr="002A41E6">
        <w:rPr>
          <w:rStyle w:val="Literal"/>
        </w:rPr>
        <w:t>rustfmt</w:t>
      </w:r>
      <w:bookmarkEnd w:id="17"/>
      <w:r w:rsidR="001E17DB" w:rsidRPr="002A41E6">
        <w:t xml:space="preserve"> </w:t>
      </w:r>
      <w:r w:rsidRPr="002A41E6">
        <w:t>to</w:t>
      </w:r>
      <w:r w:rsidR="001E17DB" w:rsidRPr="002A41E6">
        <w:t xml:space="preserve"> </w:t>
      </w:r>
      <w:r w:rsidRPr="002A41E6">
        <w:t>format</w:t>
      </w:r>
      <w:r w:rsidR="001E17DB" w:rsidRPr="002A41E6">
        <w:t xml:space="preserve"> </w:t>
      </w:r>
      <w:r w:rsidRPr="002A41E6">
        <w:t>your</w:t>
      </w:r>
      <w:r w:rsidR="001E17DB" w:rsidRPr="002A41E6">
        <w:t xml:space="preserve"> </w:t>
      </w:r>
      <w:r w:rsidRPr="002A41E6">
        <w:t>code</w:t>
      </w:r>
      <w:r w:rsidR="001E17DB" w:rsidRPr="002A41E6">
        <w:t xml:space="preserve"> </w:t>
      </w:r>
      <w:r w:rsidRPr="002A41E6">
        <w:t>in</w:t>
      </w:r>
      <w:r w:rsidR="001E17DB" w:rsidRPr="002A41E6">
        <w:t xml:space="preserve"> </w:t>
      </w:r>
      <w:r w:rsidRPr="002A41E6">
        <w:t>a</w:t>
      </w:r>
      <w:r w:rsidR="001E17DB" w:rsidRPr="002A41E6">
        <w:t xml:space="preserve"> </w:t>
      </w:r>
      <w:r w:rsidRPr="002A41E6">
        <w:t>particular</w:t>
      </w:r>
      <w:r w:rsidR="001E17DB" w:rsidRPr="002A41E6">
        <w:t xml:space="preserve"> </w:t>
      </w:r>
      <w:r w:rsidRPr="002A41E6">
        <w:t>style</w:t>
      </w:r>
      <w:r w:rsidR="001E17DB" w:rsidRPr="002A41E6">
        <w:t xml:space="preserve"> </w:t>
      </w:r>
      <w:r w:rsidRPr="002A41E6">
        <w:t>(more</w:t>
      </w:r>
      <w:r w:rsidR="001E17DB" w:rsidRPr="002A41E6">
        <w:t xml:space="preserve"> </w:t>
      </w:r>
      <w:r w:rsidRPr="002A41E6">
        <w:t>on</w:t>
      </w:r>
      <w:r w:rsidR="001E17DB" w:rsidRPr="002A41E6">
        <w:t xml:space="preserve"> </w:t>
      </w:r>
      <w:r w:rsidRPr="002A41E6">
        <w:rPr>
          <w:rStyle w:val="Literal"/>
        </w:rPr>
        <w:t>rustfmt</w:t>
      </w:r>
      <w:r w:rsidR="001E17DB" w:rsidRPr="002A41E6">
        <w:t xml:space="preserve"> </w:t>
      </w:r>
      <w:r w:rsidRPr="002A41E6">
        <w:t>in</w:t>
      </w:r>
      <w:r w:rsidR="001E17DB" w:rsidRPr="002A41E6">
        <w:t xml:space="preserve"> </w:t>
      </w:r>
      <w:r w:rsidRPr="00DE7F03">
        <w:rPr>
          <w:rStyle w:val="Xref"/>
        </w:rPr>
        <w:t>Appendix</w:t>
      </w:r>
      <w:r w:rsidR="001E17DB" w:rsidRPr="00DE7F03">
        <w:rPr>
          <w:rStyle w:val="Xref"/>
        </w:rPr>
        <w:t xml:space="preserve"> </w:t>
      </w:r>
      <w:r w:rsidRPr="00DE7F03">
        <w:rPr>
          <w:rStyle w:val="Xref"/>
        </w:rPr>
        <w:t>D</w:t>
      </w:r>
      <w:r w:rsidRPr="002A41E6">
        <w:t>).</w:t>
      </w:r>
      <w:r w:rsidR="001E17DB" w:rsidRPr="002A41E6">
        <w:t xml:space="preserve"> </w:t>
      </w:r>
      <w:r w:rsidRPr="002A41E6">
        <w:t>The</w:t>
      </w:r>
      <w:r w:rsidR="001E17DB" w:rsidRPr="002A41E6">
        <w:t xml:space="preserve"> </w:t>
      </w:r>
      <w:r w:rsidRPr="002A41E6">
        <w:t>Rust</w:t>
      </w:r>
      <w:r w:rsidR="001E17DB" w:rsidRPr="002A41E6">
        <w:t xml:space="preserve"> </w:t>
      </w:r>
      <w:r w:rsidRPr="002A41E6">
        <w:t>team</w:t>
      </w:r>
      <w:r w:rsidR="001E17DB" w:rsidRPr="002A41E6">
        <w:t xml:space="preserve"> </w:t>
      </w:r>
      <w:r w:rsidRPr="002A41E6">
        <w:t>has</w:t>
      </w:r>
      <w:r w:rsidR="001E17DB" w:rsidRPr="002A41E6">
        <w:t xml:space="preserve"> </w:t>
      </w:r>
      <w:r w:rsidRPr="002A41E6">
        <w:t>included</w:t>
      </w:r>
      <w:r w:rsidR="001E17DB" w:rsidRPr="002A41E6">
        <w:t xml:space="preserve"> </w:t>
      </w:r>
      <w:r w:rsidRPr="002A41E6">
        <w:t>this</w:t>
      </w:r>
      <w:r w:rsidR="001E17DB" w:rsidRPr="002A41E6">
        <w:t xml:space="preserve"> </w:t>
      </w:r>
      <w:r w:rsidRPr="002A41E6">
        <w:t>tool</w:t>
      </w:r>
      <w:r w:rsidR="001E17DB" w:rsidRPr="002A41E6">
        <w:t xml:space="preserve"> </w:t>
      </w:r>
      <w:r w:rsidRPr="002A41E6">
        <w:t>with</w:t>
      </w:r>
      <w:r w:rsidR="001E17DB" w:rsidRPr="002A41E6">
        <w:t xml:space="preserve"> </w:t>
      </w:r>
      <w:r w:rsidRPr="002A41E6">
        <w:t>the</w:t>
      </w:r>
      <w:r w:rsidR="001E17DB" w:rsidRPr="002A41E6">
        <w:t xml:space="preserve"> </w:t>
      </w:r>
      <w:r w:rsidRPr="002A41E6">
        <w:t>standard</w:t>
      </w:r>
      <w:r w:rsidR="001E17DB" w:rsidRPr="002A41E6">
        <w:t xml:space="preserve"> </w:t>
      </w:r>
      <w:r w:rsidRPr="002A41E6">
        <w:t>Rust</w:t>
      </w:r>
      <w:r w:rsidR="001E17DB" w:rsidRPr="002A41E6">
        <w:t xml:space="preserve"> </w:t>
      </w:r>
      <w:r w:rsidRPr="002A41E6">
        <w:t>distribution,</w:t>
      </w:r>
      <w:r w:rsidR="001E17DB" w:rsidRPr="002A41E6">
        <w:t xml:space="preserve"> </w:t>
      </w:r>
      <w:r w:rsidR="00B863E7">
        <w:t>as</w:t>
      </w:r>
      <w:r w:rsidR="00B863E7" w:rsidRPr="002A41E6">
        <w:t xml:space="preserve"> </w:t>
      </w:r>
      <w:r w:rsidRPr="002A41E6">
        <w:rPr>
          <w:rStyle w:val="Literal"/>
        </w:rPr>
        <w:t>rustc</w:t>
      </w:r>
      <w:r w:rsidR="00B863E7" w:rsidRPr="00DE7F03">
        <w:t xml:space="preserve"> is</w:t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should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already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computer!</w:t>
      </w:r>
      <w:r w:rsidR="00731434" w:rsidRPr="00731434">
        <w:rPr>
          <w:lang w:eastAsia="en-GB"/>
        </w:rPr>
        <w:t xml:space="preserve"> </w:t>
      </w:r>
      <w:r w:rsidR="00731434">
        <w:rPr>
          <w:lang w:eastAsia="en-GB"/>
        </w:rPr>
        <w:fldChar w:fldCharType="begin"/>
      </w:r>
      <w:r w:rsidR="00731434">
        <w:instrText xml:space="preserve"> XE "rustfmt endRange" </w:instrText>
      </w:r>
      <w:r w:rsidR="00731434">
        <w:rPr>
          <w:lang w:eastAsia="en-GB"/>
        </w:rPr>
        <w:fldChar w:fldCharType="end"/>
      </w:r>
    </w:p>
    <w:p w14:paraId="2BAC760F" w14:textId="1652CB10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body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main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function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holds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code:</w:t>
      </w:r>
    </w:p>
    <w:p w14:paraId="1239F75E" w14:textId="0E4A4ECC" w:rsidR="00467ABD" w:rsidRPr="002A41E6" w:rsidRDefault="001E17DB" w:rsidP="002A41E6">
      <w:pPr>
        <w:pStyle w:val="Code"/>
      </w:pPr>
      <w:r w:rsidRPr="002A41E6">
        <w:t xml:space="preserve">    </w:t>
      </w:r>
      <w:r w:rsidR="00467ABD" w:rsidRPr="002A41E6">
        <w:t>println!("Hello,</w:t>
      </w:r>
      <w:r w:rsidRPr="002A41E6">
        <w:t xml:space="preserve"> </w:t>
      </w:r>
      <w:r w:rsidR="00467ABD" w:rsidRPr="002A41E6">
        <w:t>world!");</w:t>
      </w:r>
    </w:p>
    <w:p w14:paraId="54D3836D" w14:textId="34852979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little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program: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prints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text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screen.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important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details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notice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here.</w:t>
      </w:r>
    </w:p>
    <w:p w14:paraId="5165C1DE" w14:textId="5F83A59F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First,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style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indent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spaces,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not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tab.</w:t>
      </w:r>
    </w:p>
    <w:p w14:paraId="47CB3040" w14:textId="7734B7F4" w:rsidR="00467ABD" w:rsidRPr="00467ABD" w:rsidRDefault="009931C8" w:rsidP="001E17DB">
      <w:pPr>
        <w:pStyle w:val="Body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"println! macro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Second,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println!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calls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macro.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had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called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function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instead,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would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entered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println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(without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!</w:t>
      </w:r>
      <w:r w:rsidR="00467ABD" w:rsidRPr="00467ABD">
        <w:rPr>
          <w:lang w:eastAsia="en-GB"/>
        </w:rPr>
        <w:t>).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We’ll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discuss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macros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more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detail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3C693E">
        <w:rPr>
          <w:rStyle w:val="Xref"/>
        </w:rPr>
        <w:t>Chapter</w:t>
      </w:r>
      <w:r w:rsidR="001E17DB" w:rsidRPr="003C693E">
        <w:rPr>
          <w:rStyle w:val="Xref"/>
        </w:rPr>
        <w:t xml:space="preserve"> </w:t>
      </w:r>
      <w:r w:rsidR="00467ABD" w:rsidRPr="003C693E">
        <w:rPr>
          <w:rStyle w:val="Xref"/>
        </w:rPr>
        <w:t>19</w:t>
      </w:r>
      <w:r w:rsidR="00467ABD"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now,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just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need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know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!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means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you’re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calling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macro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instead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normal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function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macros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don’t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always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follow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same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rules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functions.</w:t>
      </w:r>
    </w:p>
    <w:p w14:paraId="5906CF7B" w14:textId="6A5DA56D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Third,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"Hello,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world!"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string.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pass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string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argument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println!</w:t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string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printed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screen.</w:t>
      </w:r>
      <w:r w:rsidR="009931C8" w:rsidRPr="009931C8">
        <w:rPr>
          <w:lang w:eastAsia="en-GB"/>
        </w:rPr>
        <w:t xml:space="preserve"> </w:t>
      </w:r>
      <w:r w:rsidR="009931C8">
        <w:rPr>
          <w:lang w:eastAsia="en-GB"/>
        </w:rPr>
        <w:fldChar w:fldCharType="begin"/>
      </w:r>
      <w:r w:rsidR="009931C8">
        <w:instrText xml:space="preserve"> XE "println! macro endRange" </w:instrText>
      </w:r>
      <w:r w:rsidR="009931C8">
        <w:rPr>
          <w:lang w:eastAsia="en-GB"/>
        </w:rPr>
        <w:fldChar w:fldCharType="end"/>
      </w:r>
    </w:p>
    <w:p w14:paraId="75527F6A" w14:textId="5FB8954F" w:rsidR="00467ABD" w:rsidRPr="00467ABD" w:rsidRDefault="00CE3589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"semicolon (;) startRange"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"; (semicolon)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Fourth,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semicolon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(</w:t>
      </w:r>
      <w:r w:rsidR="00467ABD" w:rsidRPr="002A41E6">
        <w:rPr>
          <w:rStyle w:val="Literal"/>
        </w:rPr>
        <w:t>;</w:t>
      </w:r>
      <w:r w:rsidR="00467ABD" w:rsidRPr="00467ABD">
        <w:rPr>
          <w:lang w:eastAsia="en-GB"/>
        </w:rPr>
        <w:t>),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which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indicates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expression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over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next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one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ready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begin.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Most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semicolon.</w:t>
      </w:r>
      <w:r>
        <w:rPr>
          <w:lang w:eastAsia="en-GB"/>
        </w:rPr>
        <w:fldChar w:fldCharType="begin"/>
      </w:r>
      <w:r>
        <w:instrText xml:space="preserve"> XE "; (semicolon endRange" </w:instrText>
      </w:r>
      <w:r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"semicolon (;) endRange" </w:instrText>
      </w:r>
      <w:r>
        <w:rPr>
          <w:lang w:eastAsia="en-GB"/>
        </w:rPr>
        <w:fldChar w:fldCharType="end"/>
      </w:r>
    </w:p>
    <w:bookmarkStart w:id="18" w:name="compiling-and-running-are-separate-steps"/>
    <w:bookmarkEnd w:id="18"/>
    <w:p w14:paraId="78EF0EA0" w14:textId="23D8CF0E" w:rsidR="00467ABD" w:rsidRPr="00467ABD" w:rsidRDefault="007C12BF" w:rsidP="002A41E6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"compiling:with rustc startRange" </w:instrText>
      </w:r>
      <w:r>
        <w:rPr>
          <w:lang w:eastAsia="en-GB"/>
        </w:rPr>
        <w:fldChar w:fldCharType="end"/>
      </w:r>
      <w:r w:rsidR="008A02D2">
        <w:rPr>
          <w:lang w:eastAsia="en-GB"/>
        </w:rPr>
        <w:fldChar w:fldCharType="begin"/>
      </w:r>
      <w:r w:rsidR="008A02D2">
        <w:instrText xml:space="preserve"> XE "rustc startRange" </w:instrText>
      </w:r>
      <w:r w:rsidR="008A02D2">
        <w:rPr>
          <w:lang w:eastAsia="en-GB"/>
        </w:rPr>
        <w:fldChar w:fldCharType="end"/>
      </w:r>
      <w:r w:rsidR="002D3550">
        <w:rPr>
          <w:lang w:eastAsia="en-GB"/>
        </w:rPr>
        <w:fldChar w:fldCharType="begin"/>
      </w:r>
      <w:r w:rsidR="002D3550">
        <w:instrText xml:space="preserve"> XE "running code startRange" </w:instrText>
      </w:r>
      <w:r w:rsidR="002D3550">
        <w:rPr>
          <w:lang w:eastAsia="en-GB"/>
        </w:rPr>
        <w:fldChar w:fldCharType="end"/>
      </w:r>
      <w:r w:rsidR="00467ABD" w:rsidRPr="00467ABD">
        <w:rPr>
          <w:lang w:eastAsia="en-GB"/>
        </w:rPr>
        <w:t>Compiling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Running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Separate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Steps</w:t>
      </w:r>
    </w:p>
    <w:p w14:paraId="0610F98E" w14:textId="2F1F36EF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You’ve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just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newly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created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let’s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examine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each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step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process.</w:t>
      </w:r>
    </w:p>
    <w:p w14:paraId="54425F94" w14:textId="7572523E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Before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running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entering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rustc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passing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name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source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like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this:</w:t>
      </w:r>
    </w:p>
    <w:p w14:paraId="115983F0" w14:textId="57E910EB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3C693E">
        <w:rPr>
          <w:rStyle w:val="LiteralBold"/>
        </w:rPr>
        <w:t>rustc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main.rs</w:t>
      </w:r>
    </w:p>
    <w:p w14:paraId="3227597E" w14:textId="1A0250DA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C++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background,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notice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similar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gcc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clang</w:t>
      </w:r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="00416DCB">
        <w:rPr>
          <w:lang w:eastAsia="en-GB"/>
        </w:rPr>
        <w:fldChar w:fldCharType="begin"/>
      </w:r>
      <w:r w:rsidR="00416DCB">
        <w:instrText xml:space="preserve"> XE "executable file startRange" </w:instrText>
      </w:r>
      <w:r w:rsidR="00416DCB">
        <w:rPr>
          <w:lang w:eastAsia="en-GB"/>
        </w:rPr>
        <w:fldChar w:fldCharType="end"/>
      </w:r>
      <w:r w:rsidR="00935357">
        <w:rPr>
          <w:lang w:eastAsia="en-GB"/>
        </w:rPr>
        <w:fldChar w:fldCharType="begin"/>
      </w:r>
      <w:r w:rsidR="00935357">
        <w:instrText xml:space="preserve"> XE "executing code startRange" </w:instrText>
      </w:r>
      <w:r w:rsidR="00935357">
        <w:rPr>
          <w:lang w:eastAsia="en-GB"/>
        </w:rPr>
        <w:fldChar w:fldCharType="end"/>
      </w:r>
      <w:r w:rsidRPr="00467ABD">
        <w:rPr>
          <w:lang w:eastAsia="en-GB"/>
        </w:rPr>
        <w:t>After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successfully,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outputs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binary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executable.</w:t>
      </w:r>
    </w:p>
    <w:p w14:paraId="2AA0FF4E" w14:textId="294CE0D1" w:rsidR="00467ABD" w:rsidRPr="00467ABD" w:rsidRDefault="00DC249C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"PowerShell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Linux,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macOS,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PowerShell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Windows,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executable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entering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ls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shell</w:t>
      </w:r>
      <w:r w:rsidR="00DE7F03">
        <w:rPr>
          <w:lang w:eastAsia="en-GB"/>
        </w:rPr>
        <w:t>:</w:t>
      </w:r>
      <w:r w:rsidR="001E17DB">
        <w:rPr>
          <w:lang w:eastAsia="en-GB"/>
        </w:rPr>
        <w:t xml:space="preserve"> </w:t>
      </w:r>
    </w:p>
    <w:p w14:paraId="7D6F2694" w14:textId="4371F211" w:rsidR="00467ABD" w:rsidRPr="002A41E6" w:rsidRDefault="00467ABD" w:rsidP="002A41E6">
      <w:pPr>
        <w:pStyle w:val="Code"/>
      </w:pPr>
      <w:bookmarkStart w:id="19" w:name="_Hlk109737608"/>
      <w:r w:rsidRPr="002A41E6">
        <w:t>$</w:t>
      </w:r>
      <w:r w:rsidR="001E17DB" w:rsidRPr="002A41E6">
        <w:t xml:space="preserve"> </w:t>
      </w:r>
      <w:r w:rsidRPr="003C693E">
        <w:rPr>
          <w:rStyle w:val="LiteralBold"/>
        </w:rPr>
        <w:t>ls</w:t>
      </w:r>
    </w:p>
    <w:p w14:paraId="2C27F467" w14:textId="086E5F7F" w:rsidR="00467ABD" w:rsidRPr="002A41E6" w:rsidRDefault="00467ABD" w:rsidP="002A41E6">
      <w:pPr>
        <w:pStyle w:val="Code"/>
      </w:pPr>
      <w:r w:rsidRPr="002A41E6">
        <w:t>main</w:t>
      </w:r>
      <w:r w:rsidR="001E17DB" w:rsidRPr="002A41E6">
        <w:t xml:space="preserve">  </w:t>
      </w:r>
      <w:r w:rsidRPr="002A41E6">
        <w:t>main.rs</w:t>
      </w:r>
    </w:p>
    <w:bookmarkEnd w:id="19"/>
    <w:p w14:paraId="13D7D7FB" w14:textId="1AFA66B8" w:rsidR="00467ABD" w:rsidRPr="00467ABD" w:rsidRDefault="00BC1003" w:rsidP="00BC1003">
      <w:pPr>
        <w:pStyle w:val="Body"/>
        <w:rPr>
          <w:lang w:eastAsia="en-GB"/>
        </w:rPr>
      </w:pPr>
      <w:r w:rsidRPr="00467ABD">
        <w:rPr>
          <w:lang w:eastAsia="en-GB"/>
        </w:rPr>
        <w:t>On</w:t>
      </w:r>
      <w:r>
        <w:rPr>
          <w:lang w:eastAsia="en-GB"/>
        </w:rPr>
        <w:t xml:space="preserve"> </w:t>
      </w:r>
      <w:r w:rsidRPr="00467ABD">
        <w:rPr>
          <w:lang w:eastAsia="en-GB"/>
        </w:rPr>
        <w:t>Linux</w:t>
      </w:r>
      <w:r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>
        <w:rPr>
          <w:lang w:eastAsia="en-GB"/>
        </w:rPr>
        <w:t xml:space="preserve"> </w:t>
      </w:r>
      <w:r w:rsidRPr="00467ABD">
        <w:rPr>
          <w:lang w:eastAsia="en-GB"/>
        </w:rPr>
        <w:t>macOS,</w:t>
      </w:r>
      <w:r>
        <w:rPr>
          <w:lang w:eastAsia="en-GB"/>
        </w:rPr>
        <w:t xml:space="preserve"> </w:t>
      </w:r>
      <w:r w:rsidRPr="00467ABD">
        <w:rPr>
          <w:lang w:eastAsia="en-GB"/>
        </w:rPr>
        <w:t>you’ll</w:t>
      </w:r>
      <w:r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>
        <w:rPr>
          <w:lang w:eastAsia="en-GB"/>
        </w:rPr>
        <w:t xml:space="preserve"> </w:t>
      </w:r>
      <w:r w:rsidRPr="00467ABD">
        <w:rPr>
          <w:lang w:eastAsia="en-GB"/>
        </w:rPr>
        <w:t>two</w:t>
      </w:r>
      <w:r>
        <w:rPr>
          <w:lang w:eastAsia="en-GB"/>
        </w:rPr>
        <w:t xml:space="preserve"> </w:t>
      </w:r>
      <w:r w:rsidRPr="00467ABD">
        <w:rPr>
          <w:lang w:eastAsia="en-GB"/>
        </w:rPr>
        <w:t>files.</w:t>
      </w:r>
      <w:r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>
        <w:rPr>
          <w:lang w:eastAsia="en-GB"/>
        </w:rPr>
        <w:t xml:space="preserve"> </w:t>
      </w:r>
      <w:r w:rsidRPr="00467ABD">
        <w:rPr>
          <w:lang w:eastAsia="en-GB"/>
        </w:rPr>
        <w:t>PowerShell</w:t>
      </w:r>
      <w:r>
        <w:rPr>
          <w:lang w:eastAsia="en-GB"/>
        </w:rPr>
        <w:t xml:space="preserve"> </w:t>
      </w:r>
      <w:r w:rsidRPr="00467ABD">
        <w:rPr>
          <w:lang w:eastAsia="en-GB"/>
        </w:rPr>
        <w:t>on</w:t>
      </w:r>
      <w:r>
        <w:rPr>
          <w:lang w:eastAsia="en-GB"/>
        </w:rPr>
        <w:t xml:space="preserve"> </w:t>
      </w:r>
      <w:r w:rsidRPr="00467ABD">
        <w:rPr>
          <w:lang w:eastAsia="en-GB"/>
        </w:rPr>
        <w:t>Windows,</w:t>
      </w:r>
      <w:r>
        <w:rPr>
          <w:lang w:eastAsia="en-GB"/>
        </w:rPr>
        <w:t xml:space="preserve"> </w:t>
      </w:r>
      <w:r w:rsidRPr="00467ABD">
        <w:rPr>
          <w:lang w:eastAsia="en-GB"/>
        </w:rPr>
        <w:t>you’ll</w:t>
      </w:r>
      <w:r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>
        <w:rPr>
          <w:lang w:eastAsia="en-GB"/>
        </w:rPr>
        <w:t xml:space="preserve"> </w:t>
      </w:r>
      <w:r w:rsidRPr="00467ABD">
        <w:rPr>
          <w:lang w:eastAsia="en-GB"/>
        </w:rPr>
        <w:t>same</w:t>
      </w:r>
      <w:r>
        <w:rPr>
          <w:lang w:eastAsia="en-GB"/>
        </w:rPr>
        <w:t xml:space="preserve"> </w:t>
      </w:r>
      <w:r w:rsidRPr="00467ABD">
        <w:rPr>
          <w:lang w:eastAsia="en-GB"/>
        </w:rPr>
        <w:t>three</w:t>
      </w:r>
      <w:r>
        <w:rPr>
          <w:lang w:eastAsia="en-GB"/>
        </w:rPr>
        <w:t xml:space="preserve"> </w:t>
      </w:r>
      <w:r w:rsidRPr="00467ABD">
        <w:rPr>
          <w:lang w:eastAsia="en-GB"/>
        </w:rPr>
        <w:t>files</w:t>
      </w:r>
      <w:r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>
        <w:rPr>
          <w:lang w:eastAsia="en-GB"/>
        </w:rPr>
        <w:t xml:space="preserve"> </w:t>
      </w:r>
      <w:r w:rsidRPr="00467ABD">
        <w:rPr>
          <w:lang w:eastAsia="en-GB"/>
        </w:rPr>
        <w:t>would</w:t>
      </w:r>
      <w:r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>
        <w:rPr>
          <w:lang w:eastAsia="en-GB"/>
        </w:rPr>
        <w:t xml:space="preserve"> </w:t>
      </w:r>
      <w:r w:rsidRPr="00467ABD">
        <w:rPr>
          <w:lang w:eastAsia="en-GB"/>
        </w:rPr>
        <w:t>CMD.</w:t>
      </w:r>
      <w:r w:rsidR="00DC249C">
        <w:rPr>
          <w:lang w:eastAsia="en-GB"/>
        </w:rPr>
        <w:fldChar w:fldCharType="begin"/>
      </w:r>
      <w:r w:rsidR="00DC249C">
        <w:instrText xml:space="preserve"> XE "PowerShell endRange " </w:instrText>
      </w:r>
      <w:r w:rsidR="00DC249C">
        <w:rPr>
          <w:lang w:eastAsia="en-GB"/>
        </w:rPr>
        <w:fldChar w:fldCharType="end"/>
      </w:r>
      <w:r w:rsidR="00FD6492">
        <w:rPr>
          <w:lang w:eastAsia="en-GB"/>
        </w:rPr>
        <w:t xml:space="preserve"> </w:t>
      </w:r>
      <w:r w:rsidR="00FD6492">
        <w:rPr>
          <w:lang w:eastAsia="en-GB"/>
        </w:rPr>
        <w:fldChar w:fldCharType="begin"/>
      </w:r>
      <w:r w:rsidR="00FD6492">
        <w:instrText xml:space="preserve"> XE "</w:instrText>
      </w:r>
      <w:r w:rsidR="00D83EBB">
        <w:instrText>cmd.exe</w:instrText>
      </w:r>
      <w:r w:rsidR="00FD6492">
        <w:instrText xml:space="preserve"> startRange" </w:instrText>
      </w:r>
      <w:r w:rsidR="00FD6492">
        <w:rPr>
          <w:lang w:eastAsia="en-GB"/>
        </w:rPr>
        <w:fldChar w:fldCharType="end"/>
      </w:r>
      <w:r w:rsidR="00467ABD"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CMD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Windows,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would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enter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following:</w:t>
      </w:r>
    </w:p>
    <w:p w14:paraId="5A857360" w14:textId="68969C33" w:rsidR="00467ABD" w:rsidRPr="002A41E6" w:rsidRDefault="00467ABD" w:rsidP="002A41E6">
      <w:pPr>
        <w:pStyle w:val="Code"/>
      </w:pPr>
      <w:r w:rsidRPr="002A41E6">
        <w:t>&gt;</w:t>
      </w:r>
      <w:r w:rsidR="001E17DB" w:rsidRPr="002A41E6">
        <w:t xml:space="preserve"> </w:t>
      </w:r>
      <w:r w:rsidRPr="003C693E">
        <w:rPr>
          <w:rStyle w:val="LiteralBold"/>
        </w:rPr>
        <w:t>dir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/B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%=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the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/B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option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says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to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only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show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the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file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names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=%</w:t>
      </w:r>
    </w:p>
    <w:p w14:paraId="4CA816BF" w14:textId="77777777" w:rsidR="00467ABD" w:rsidRPr="002A41E6" w:rsidRDefault="00467ABD" w:rsidP="002A41E6">
      <w:pPr>
        <w:pStyle w:val="Code"/>
      </w:pPr>
      <w:r w:rsidRPr="002A41E6">
        <w:t>main.exe</w:t>
      </w:r>
    </w:p>
    <w:p w14:paraId="677D744D" w14:textId="77777777" w:rsidR="00467ABD" w:rsidRPr="002A41E6" w:rsidRDefault="00467ABD" w:rsidP="002A41E6">
      <w:pPr>
        <w:pStyle w:val="Code"/>
      </w:pPr>
      <w:r w:rsidRPr="002A41E6">
        <w:t>main.pdb</w:t>
      </w:r>
    </w:p>
    <w:p w14:paraId="52E3A2C9" w14:textId="21CD32EA" w:rsidR="00467ABD" w:rsidRPr="002A41E6" w:rsidRDefault="00467ABD" w:rsidP="002A41E6">
      <w:pPr>
        <w:pStyle w:val="Code"/>
      </w:pPr>
      <w:r w:rsidRPr="002A41E6">
        <w:t>main.rs</w:t>
      </w:r>
      <w:r w:rsidR="00EE60B9">
        <w:rPr>
          <w:lang w:eastAsia="en-GB"/>
        </w:rPr>
        <w:fldChar w:fldCharType="begin"/>
      </w:r>
      <w:r w:rsidR="00EE60B9">
        <w:instrText xml:space="preserve"> XE "</w:instrText>
      </w:r>
      <w:r w:rsidR="00D83EBB">
        <w:instrText>cmd.exe</w:instrText>
      </w:r>
      <w:r w:rsidR="00EE60B9">
        <w:instrText xml:space="preserve"> endRange" </w:instrText>
      </w:r>
      <w:r w:rsidR="00EE60B9">
        <w:rPr>
          <w:lang w:eastAsia="en-GB"/>
        </w:rPr>
        <w:fldChar w:fldCharType="end"/>
      </w:r>
    </w:p>
    <w:p w14:paraId="01E8D9AE" w14:textId="3A9B2FA1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shows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source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.rs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extension,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executable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(</w:t>
      </w:r>
      <w:r w:rsidRPr="002A41E6">
        <w:rPr>
          <w:rStyle w:val="Italic"/>
        </w:rPr>
        <w:t>main.exe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Windows,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but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main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other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platforms),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Windows,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containing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debugging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information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.pdb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extension</w:t>
      </w:r>
      <w:r w:rsidR="001506B3">
        <w:rPr>
          <w:lang w:eastAsia="en-GB"/>
        </w:rPr>
        <w:fldChar w:fldCharType="begin"/>
      </w:r>
      <w:r w:rsidR="001506B3">
        <w:instrText xml:space="preserve"> XE ".pdb file extension" </w:instrText>
      </w:r>
      <w:r w:rsidR="001506B3">
        <w:rPr>
          <w:lang w:eastAsia="en-GB"/>
        </w:rPr>
        <w:fldChar w:fldCharType="end"/>
      </w:r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From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here,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main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main.exe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like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this:</w:t>
      </w:r>
    </w:p>
    <w:p w14:paraId="5CF3A7D3" w14:textId="08236CCA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3C693E">
        <w:rPr>
          <w:rStyle w:val="LiteralBold"/>
        </w:rPr>
        <w:t>./main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#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or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.\main.exe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on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Windows</w:t>
      </w:r>
    </w:p>
    <w:p w14:paraId="0A7A2BAA" w14:textId="00315040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lastRenderedPageBreak/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main.rs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“Hello,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world!”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prints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Hello,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world!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terminal.</w:t>
      </w:r>
      <w:r w:rsidR="00443862">
        <w:rPr>
          <w:lang w:eastAsia="en-GB"/>
        </w:rPr>
        <w:fldChar w:fldCharType="begin"/>
      </w:r>
      <w:r w:rsidR="00443862">
        <w:instrText xml:space="preserve"> XE "executing code endRange" </w:instrText>
      </w:r>
      <w:r w:rsidR="00443862">
        <w:rPr>
          <w:lang w:eastAsia="en-GB"/>
        </w:rPr>
        <w:fldChar w:fldCharType="end"/>
      </w:r>
      <w:r w:rsidR="009F4407">
        <w:rPr>
          <w:lang w:eastAsia="en-GB"/>
        </w:rPr>
        <w:fldChar w:fldCharType="begin"/>
      </w:r>
      <w:r w:rsidR="009F4407">
        <w:instrText xml:space="preserve"> XE "executable file endRange" </w:instrText>
      </w:r>
      <w:r w:rsidR="009F4407">
        <w:rPr>
          <w:lang w:eastAsia="en-GB"/>
        </w:rPr>
        <w:fldChar w:fldCharType="end"/>
      </w:r>
    </w:p>
    <w:p w14:paraId="0BE9D35B" w14:textId="65E98CF1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familiar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dynamic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language,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such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Ruby,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Python,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JavaScript,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might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not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running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separate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steps.</w:t>
      </w:r>
      <w:r w:rsidR="001E17DB">
        <w:rPr>
          <w:lang w:eastAsia="en-GB"/>
        </w:rPr>
        <w:t xml:space="preserve"> </w:t>
      </w:r>
      <w:r w:rsidR="00EE23A2">
        <w:rPr>
          <w:lang w:eastAsia="en-GB"/>
        </w:rPr>
        <w:fldChar w:fldCharType="begin"/>
      </w:r>
      <w:r w:rsidR="00EE23A2">
        <w:instrText xml:space="preserve"> XE "ahead-of-time compiled startRange" </w:instrText>
      </w:r>
      <w:r w:rsidR="00EE23A2">
        <w:rPr>
          <w:lang w:eastAsia="en-GB"/>
        </w:rPr>
        <w:fldChar w:fldCharType="end"/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ahead-of-time</w:t>
      </w:r>
      <w:r w:rsidR="001E17DB" w:rsidRPr="002A41E6">
        <w:rPr>
          <w:rStyle w:val="Italic"/>
        </w:rPr>
        <w:t xml:space="preserve"> </w:t>
      </w:r>
      <w:r w:rsidRPr="002A41E6">
        <w:rPr>
          <w:rStyle w:val="Italic"/>
        </w:rPr>
        <w:t>compiled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language,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meaning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give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executable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someone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else,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even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without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having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installed.</w:t>
      </w:r>
      <w:r w:rsidR="00BF0663">
        <w:rPr>
          <w:lang w:eastAsia="en-GB"/>
        </w:rPr>
        <w:fldChar w:fldCharType="begin"/>
      </w:r>
      <w:r w:rsidR="00BF0663">
        <w:instrText xml:space="preserve"> XE "ahead-of-time compiled endRange" </w:instrText>
      </w:r>
      <w:r w:rsidR="00BF0663">
        <w:rPr>
          <w:lang w:eastAsia="en-GB"/>
        </w:rPr>
        <w:fldChar w:fldCharType="end"/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give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someone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.rb</w:t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.py</w:t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.js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Ruby,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Python,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JavaScript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implementation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(respectively).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those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languages,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only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Everything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trade-off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language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design.</w:t>
      </w:r>
      <w:r w:rsidR="00AB69A0" w:rsidRPr="00AB69A0">
        <w:rPr>
          <w:lang w:eastAsia="en-GB"/>
        </w:rPr>
        <w:t xml:space="preserve"> </w:t>
      </w:r>
      <w:r w:rsidR="00AB69A0">
        <w:rPr>
          <w:lang w:eastAsia="en-GB"/>
        </w:rPr>
        <w:fldChar w:fldCharType="begin"/>
      </w:r>
      <w:r w:rsidR="00AB69A0">
        <w:instrText xml:space="preserve"> XE "running code endRange" </w:instrText>
      </w:r>
      <w:r w:rsidR="00AB69A0">
        <w:rPr>
          <w:lang w:eastAsia="en-GB"/>
        </w:rPr>
        <w:fldChar w:fldCharType="end"/>
      </w:r>
    </w:p>
    <w:p w14:paraId="245DFF2F" w14:textId="5AB80B5B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Just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rustc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simple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grows,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want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manage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options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make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easy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share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Next,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introduce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tool,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which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help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write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real-world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programs.</w:t>
      </w:r>
      <w:r w:rsidR="00F117F3" w:rsidRPr="00F117F3">
        <w:rPr>
          <w:lang w:eastAsia="en-GB"/>
        </w:rPr>
        <w:t xml:space="preserve"> </w:t>
      </w:r>
      <w:r w:rsidR="008A02D2">
        <w:rPr>
          <w:lang w:eastAsia="en-GB"/>
        </w:rPr>
        <w:fldChar w:fldCharType="begin"/>
      </w:r>
      <w:r w:rsidR="008A02D2">
        <w:instrText xml:space="preserve"> XE "rustc endRange" </w:instrText>
      </w:r>
      <w:r w:rsidR="008A02D2">
        <w:rPr>
          <w:lang w:eastAsia="en-GB"/>
        </w:rPr>
        <w:fldChar w:fldCharType="end"/>
      </w:r>
      <w:r w:rsidR="00F117F3">
        <w:rPr>
          <w:lang w:eastAsia="en-GB"/>
        </w:rPr>
        <w:fldChar w:fldCharType="begin"/>
      </w:r>
      <w:r w:rsidR="00F117F3">
        <w:instrText xml:space="preserve"> XE "compiling:with rustc endRange" </w:instrText>
      </w:r>
      <w:r w:rsidR="00F117F3">
        <w:rPr>
          <w:lang w:eastAsia="en-GB"/>
        </w:rPr>
        <w:fldChar w:fldCharType="end"/>
      </w:r>
      <w:r w:rsidR="00F30661">
        <w:rPr>
          <w:lang w:eastAsia="en-GB"/>
        </w:rPr>
        <w:fldChar w:fldCharType="begin"/>
      </w:r>
      <w:r w:rsidR="00F30661">
        <w:instrText xml:space="preserve"> XE "Hello, World! program endRange" </w:instrText>
      </w:r>
      <w:r w:rsidR="00F30661">
        <w:rPr>
          <w:lang w:eastAsia="en-GB"/>
        </w:rPr>
        <w:fldChar w:fldCharType="end"/>
      </w:r>
    </w:p>
    <w:bookmarkStart w:id="20" w:name="hello,-cargo!"/>
    <w:bookmarkEnd w:id="20"/>
    <w:p w14:paraId="45137F99" w14:textId="19B9EF5C" w:rsidR="00467ABD" w:rsidRPr="00467ABD" w:rsidRDefault="000F118A" w:rsidP="002A41E6">
      <w:pPr>
        <w:pStyle w:val="HeadA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Hello,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Cargo!</w:t>
      </w:r>
    </w:p>
    <w:p w14:paraId="1812DC0A" w14:textId="2FE6EBF2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system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package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manager.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Rustaceans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tool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manage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their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because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handles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lot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tasks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such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code,</w:t>
      </w:r>
      <w:r w:rsidR="001E17DB">
        <w:rPr>
          <w:lang w:eastAsia="en-GB"/>
        </w:rPr>
        <w:t xml:space="preserve"> </w:t>
      </w:r>
      <w:r w:rsidR="00816750">
        <w:rPr>
          <w:lang w:eastAsia="en-GB"/>
        </w:rPr>
        <w:fldChar w:fldCharType="begin"/>
      </w:r>
      <w:r w:rsidR="00816750">
        <w:instrText xml:space="preserve"> XE "dependency startRange" </w:instrText>
      </w:r>
      <w:r w:rsidR="00816750">
        <w:rPr>
          <w:lang w:eastAsia="en-GB"/>
        </w:rPr>
        <w:fldChar w:fldCharType="end"/>
      </w:r>
      <w:r w:rsidR="009B42D3">
        <w:rPr>
          <w:lang w:eastAsia="en-GB"/>
        </w:rPr>
        <w:fldChar w:fldCharType="begin"/>
      </w:r>
      <w:r w:rsidR="009B42D3">
        <w:instrText xml:space="preserve"> XE "library crate startRange" </w:instrText>
      </w:r>
      <w:r w:rsidR="009B42D3">
        <w:rPr>
          <w:lang w:eastAsia="en-GB"/>
        </w:rPr>
        <w:fldChar w:fldCharType="end"/>
      </w:r>
      <w:r w:rsidRPr="00467ABD">
        <w:rPr>
          <w:lang w:eastAsia="en-GB"/>
        </w:rPr>
        <w:t>downloading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libraries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depends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those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libraries.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(We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libraries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needs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dependencies</w:t>
      </w:r>
      <w:r w:rsidRPr="00467ABD">
        <w:rPr>
          <w:lang w:eastAsia="en-GB"/>
        </w:rPr>
        <w:t>.)</w:t>
      </w:r>
      <w:r w:rsidR="009B42D3" w:rsidRPr="009B42D3">
        <w:rPr>
          <w:lang w:eastAsia="en-GB"/>
        </w:rPr>
        <w:t xml:space="preserve"> </w:t>
      </w:r>
      <w:r w:rsidR="009B42D3">
        <w:rPr>
          <w:lang w:eastAsia="en-GB"/>
        </w:rPr>
        <w:fldChar w:fldCharType="begin"/>
      </w:r>
      <w:r w:rsidR="009B42D3">
        <w:instrText xml:space="preserve"> XE "library crate endRange" </w:instrText>
      </w:r>
      <w:r w:rsidR="009B42D3">
        <w:rPr>
          <w:lang w:eastAsia="en-GB"/>
        </w:rPr>
        <w:fldChar w:fldCharType="end"/>
      </w:r>
    </w:p>
    <w:p w14:paraId="26901BBD" w14:textId="424B6C9E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simplest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like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we’ve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written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far,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dependencies.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“Hello,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world!”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would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only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part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handles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write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complex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add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dependencies,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start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adding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dependencies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much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easier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do.</w:t>
      </w:r>
      <w:r w:rsidR="00816750" w:rsidRPr="00816750">
        <w:rPr>
          <w:lang w:eastAsia="en-GB"/>
        </w:rPr>
        <w:t xml:space="preserve"> </w:t>
      </w:r>
      <w:r w:rsidR="00816750">
        <w:rPr>
          <w:lang w:eastAsia="en-GB"/>
        </w:rPr>
        <w:fldChar w:fldCharType="begin"/>
      </w:r>
      <w:r w:rsidR="00816750">
        <w:instrText xml:space="preserve"> XE "dependency endRange" </w:instrText>
      </w:r>
      <w:r w:rsidR="00816750">
        <w:rPr>
          <w:lang w:eastAsia="en-GB"/>
        </w:rPr>
        <w:fldChar w:fldCharType="end"/>
      </w:r>
    </w:p>
    <w:p w14:paraId="0184ECAB" w14:textId="1DBF31D3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Because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vast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majority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book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assumes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you’re</w:t>
      </w:r>
      <w:r w:rsidR="001E17DB">
        <w:rPr>
          <w:lang w:eastAsia="en-GB"/>
        </w:rPr>
        <w:t xml:space="preserve"> </w:t>
      </w:r>
      <w:bookmarkStart w:id="21" w:name="_Hlk109737754"/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too</w:t>
      </w:r>
      <w:bookmarkEnd w:id="21"/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official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installers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discussed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DE7F03">
        <w:rPr>
          <w:rStyle w:val="Xref"/>
        </w:rPr>
        <w:t>“Installation”</w:t>
      </w:r>
      <w:r w:rsidR="001E17DB">
        <w:rPr>
          <w:lang w:eastAsia="en-GB"/>
        </w:rPr>
        <w:t xml:space="preserve"> </w:t>
      </w:r>
      <w:r w:rsidR="0056183F">
        <w:rPr>
          <w:lang w:eastAsia="en-GB"/>
        </w:rPr>
        <w:t xml:space="preserve">on </w:t>
      </w:r>
      <w:r w:rsidR="0056183F" w:rsidRPr="00DE7F03">
        <w:rPr>
          <w:rStyle w:val="Xref"/>
        </w:rPr>
        <w:t>page XX</w:t>
      </w:r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through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other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means,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check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whether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entering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terminal:</w:t>
      </w:r>
    </w:p>
    <w:p w14:paraId="637808C7" w14:textId="27FCB0B5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3C693E">
        <w:rPr>
          <w:rStyle w:val="LiteralBold"/>
        </w:rPr>
        <w:t>cargo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--version</w:t>
      </w:r>
    </w:p>
    <w:p w14:paraId="0EF59E07" w14:textId="384077E3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number,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it!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error,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such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command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not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found</w:t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look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documentation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method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determine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separately.</w:t>
      </w:r>
    </w:p>
    <w:bookmarkStart w:id="22" w:name="creating-a-project-with-cargo"/>
    <w:bookmarkEnd w:id="22"/>
    <w:p w14:paraId="7FBC286A" w14:textId="228CF654" w:rsidR="00467ABD" w:rsidRPr="00467ABD" w:rsidRDefault="007E15D6" w:rsidP="002A41E6">
      <w:pPr>
        <w:pStyle w:val="HeadB"/>
        <w:rPr>
          <w:lang w:eastAsia="en-GB"/>
        </w:rPr>
      </w:pPr>
      <w:r>
        <w:rPr>
          <w:lang w:eastAsia="en-GB"/>
        </w:rPr>
        <w:lastRenderedPageBreak/>
        <w:fldChar w:fldCharType="begin"/>
      </w:r>
      <w:r>
        <w:instrText xml:space="preserve"> XE "Cargo:commands:new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Creating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Cargo</w:t>
      </w:r>
    </w:p>
    <w:p w14:paraId="70675B59" w14:textId="74C2518F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Let’s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create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look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differs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from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original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“Hello,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world!”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Navigate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back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projects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(or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wherever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decided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code).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operating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system,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following:</w:t>
      </w:r>
    </w:p>
    <w:p w14:paraId="48285473" w14:textId="0F661155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3C693E">
        <w:rPr>
          <w:rStyle w:val="LiteralBold"/>
        </w:rPr>
        <w:t>cargo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new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hello_cargo</w:t>
      </w:r>
    </w:p>
    <w:p w14:paraId="4E3CA801" w14:textId="1785812A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3C693E">
        <w:rPr>
          <w:rStyle w:val="LiteralBold"/>
        </w:rPr>
        <w:t>cd</w:t>
      </w:r>
      <w:r w:rsidR="001E17DB" w:rsidRPr="003C693E">
        <w:rPr>
          <w:rStyle w:val="LiteralBold"/>
        </w:rPr>
        <w:t xml:space="preserve"> </w:t>
      </w:r>
      <w:r w:rsidRPr="003C693E">
        <w:rPr>
          <w:rStyle w:val="LiteralBold"/>
        </w:rPr>
        <w:t>hello_cargo</w:t>
      </w:r>
    </w:p>
    <w:p w14:paraId="0805FB3E" w14:textId="1CB256EC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first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creates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called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hello_cargo</w:t>
      </w:r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We’ve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named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hello_cargo</w:t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creates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same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name.</w:t>
      </w:r>
    </w:p>
    <w:p w14:paraId="68843AEF" w14:textId="4AE73A54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hello_cargo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files.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generated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two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us: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Cargo.toml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src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main.rs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inside.</w:t>
      </w:r>
    </w:p>
    <w:p w14:paraId="33D5D29E" w14:textId="5BCC86EF" w:rsidR="00467ABD" w:rsidRPr="00467ABD" w:rsidRDefault="00295F10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</w:instrText>
      </w:r>
      <w:r w:rsidRPr="00E8603D">
        <w:instrText>Git</w:instrText>
      </w:r>
      <w:r>
        <w:instrText xml:space="preserve">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has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also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initialized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new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Git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repository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along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2A41E6">
        <w:rPr>
          <w:rStyle w:val="Italic"/>
        </w:rPr>
        <w:t>.gitignore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file.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Git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files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won’t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generated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="00467ABD" w:rsidRPr="002A41E6">
        <w:rPr>
          <w:rStyle w:val="Literal"/>
        </w:rPr>
        <w:t>new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within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existing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Git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repository;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override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behavior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="00467ABD" w:rsidRPr="002A41E6">
        <w:rPr>
          <w:rStyle w:val="Literal"/>
        </w:rPr>
        <w:t>new</w:t>
      </w:r>
      <w:r w:rsidR="001E17DB" w:rsidRPr="002A41E6">
        <w:rPr>
          <w:rStyle w:val="Literal"/>
        </w:rPr>
        <w:t xml:space="preserve"> </w:t>
      </w:r>
      <w:r w:rsidR="00467ABD" w:rsidRPr="002A41E6">
        <w:rPr>
          <w:rStyle w:val="Literal"/>
        </w:rPr>
        <w:t>--vcs=git</w:t>
      </w:r>
      <w:r w:rsidR="00467ABD" w:rsidRPr="00467ABD">
        <w:rPr>
          <w:lang w:eastAsia="en-GB"/>
        </w:rPr>
        <w:t>.</w:t>
      </w:r>
    </w:p>
    <w:p w14:paraId="2CFDD18A" w14:textId="56E76441" w:rsidR="00467ABD" w:rsidRPr="00467ABD" w:rsidRDefault="00467ABD" w:rsidP="002A41E6">
      <w:pPr>
        <w:pStyle w:val="Note"/>
        <w:rPr>
          <w:lang w:eastAsia="en-GB"/>
        </w:rPr>
      </w:pPr>
      <w:r w:rsidRPr="002A41E6">
        <w:rPr>
          <w:rStyle w:val="NoteHead"/>
        </w:rPr>
        <w:t>Note</w:t>
      </w:r>
      <w:r w:rsidR="002A41E6">
        <w:rPr>
          <w:lang w:eastAsia="en-GB"/>
        </w:rPr>
        <w:tab/>
      </w:r>
      <w:r w:rsidRPr="00467ABD">
        <w:rPr>
          <w:lang w:eastAsia="en-GB"/>
        </w:rPr>
        <w:t>Git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control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system.</w:t>
      </w:r>
      <w:r w:rsidR="00295F10">
        <w:rPr>
          <w:lang w:eastAsia="en-GB"/>
        </w:rPr>
        <w:fldChar w:fldCharType="begin"/>
      </w:r>
      <w:r w:rsidR="00295F10">
        <w:instrText xml:space="preserve"> XE "</w:instrText>
      </w:r>
      <w:r w:rsidR="00295F10" w:rsidRPr="00AC00B2">
        <w:instrText>Git</w:instrText>
      </w:r>
      <w:r w:rsidR="00295F10">
        <w:instrText xml:space="preserve"> endRange" </w:instrText>
      </w:r>
      <w:r w:rsidR="00295F10">
        <w:rPr>
          <w:lang w:eastAsia="en-GB"/>
        </w:rPr>
        <w:fldChar w:fldCharType="end"/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change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new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different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control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system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control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system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--vcs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flag.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new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--help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available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options.</w:t>
      </w:r>
    </w:p>
    <w:p w14:paraId="205C6251" w14:textId="1759D170" w:rsidR="00467ABD" w:rsidRPr="00467ABD" w:rsidRDefault="00B00DB7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"Cargo.toml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Open</w:t>
      </w:r>
      <w:r w:rsidR="001E17DB">
        <w:rPr>
          <w:lang w:eastAsia="en-GB"/>
        </w:rPr>
        <w:t xml:space="preserve"> </w:t>
      </w:r>
      <w:r w:rsidR="00467ABD" w:rsidRPr="002A41E6">
        <w:rPr>
          <w:rStyle w:val="Italic"/>
        </w:rPr>
        <w:t>Cargo.toml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text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editor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choice.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should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look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similar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Listing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1-2.</w:t>
      </w:r>
    </w:p>
    <w:p w14:paraId="13348656" w14:textId="5C615F32" w:rsidR="00467ABD" w:rsidRPr="00467ABD" w:rsidRDefault="00467ABD" w:rsidP="003C693E">
      <w:pPr>
        <w:pStyle w:val="CodeLabel"/>
        <w:rPr>
          <w:lang w:eastAsia="en-GB"/>
        </w:rPr>
      </w:pPr>
      <w:r w:rsidRPr="00467ABD">
        <w:rPr>
          <w:lang w:eastAsia="en-GB"/>
        </w:rPr>
        <w:t>Cargo.toml</w:t>
      </w:r>
    </w:p>
    <w:p w14:paraId="61123A9A" w14:textId="77777777" w:rsidR="00467ABD" w:rsidRPr="002A41E6" w:rsidRDefault="00467ABD" w:rsidP="002A41E6">
      <w:pPr>
        <w:pStyle w:val="Code"/>
      </w:pPr>
      <w:r w:rsidRPr="002A41E6">
        <w:t>[package]</w:t>
      </w:r>
    </w:p>
    <w:p w14:paraId="135F09FA" w14:textId="65848EFD" w:rsidR="00467ABD" w:rsidRPr="002A41E6" w:rsidRDefault="00467ABD" w:rsidP="002A41E6">
      <w:pPr>
        <w:pStyle w:val="Code"/>
      </w:pPr>
      <w:r w:rsidRPr="002A41E6">
        <w:t>name</w:t>
      </w:r>
      <w:r w:rsidR="001E17DB" w:rsidRPr="002A41E6">
        <w:t xml:space="preserve"> </w:t>
      </w:r>
      <w:r w:rsidRPr="002A41E6">
        <w:t>=</w:t>
      </w:r>
      <w:r w:rsidR="001E17DB" w:rsidRPr="002A41E6">
        <w:t xml:space="preserve"> </w:t>
      </w:r>
      <w:r w:rsidRPr="002A41E6">
        <w:t>"hello_cargo"</w:t>
      </w:r>
    </w:p>
    <w:p w14:paraId="400E821A" w14:textId="5487C3B0" w:rsidR="00467ABD" w:rsidRPr="002A41E6" w:rsidRDefault="00467ABD" w:rsidP="002A41E6">
      <w:pPr>
        <w:pStyle w:val="Code"/>
      </w:pPr>
      <w:r w:rsidRPr="002A41E6">
        <w:t>version</w:t>
      </w:r>
      <w:r w:rsidR="001E17DB" w:rsidRPr="002A41E6">
        <w:t xml:space="preserve"> </w:t>
      </w:r>
      <w:r w:rsidRPr="002A41E6">
        <w:t>=</w:t>
      </w:r>
      <w:r w:rsidR="001E17DB" w:rsidRPr="002A41E6">
        <w:t xml:space="preserve"> </w:t>
      </w:r>
      <w:r w:rsidRPr="002A41E6">
        <w:t>"0.1.0"</w:t>
      </w:r>
    </w:p>
    <w:p w14:paraId="07A207D3" w14:textId="4F90D53D" w:rsidR="00467ABD" w:rsidRPr="002A41E6" w:rsidRDefault="00467ABD" w:rsidP="002A41E6">
      <w:pPr>
        <w:pStyle w:val="Code"/>
      </w:pPr>
      <w:r w:rsidRPr="002A41E6">
        <w:t>edition</w:t>
      </w:r>
      <w:r w:rsidR="001E17DB" w:rsidRPr="002A41E6">
        <w:t xml:space="preserve"> </w:t>
      </w:r>
      <w:r w:rsidRPr="002A41E6">
        <w:t>=</w:t>
      </w:r>
      <w:r w:rsidR="001E17DB" w:rsidRPr="002A41E6">
        <w:t xml:space="preserve"> </w:t>
      </w:r>
      <w:r w:rsidRPr="002A41E6">
        <w:t>"2021"</w:t>
      </w:r>
    </w:p>
    <w:p w14:paraId="6E12DE1A" w14:textId="77777777" w:rsidR="00467ABD" w:rsidRPr="002A41E6" w:rsidRDefault="00467ABD" w:rsidP="002A41E6">
      <w:pPr>
        <w:pStyle w:val="Code"/>
      </w:pPr>
    </w:p>
    <w:p w14:paraId="64DF6AFA" w14:textId="77777777" w:rsidR="00467ABD" w:rsidRPr="002A41E6" w:rsidRDefault="00467ABD" w:rsidP="002A41E6">
      <w:pPr>
        <w:pStyle w:val="Code"/>
      </w:pPr>
      <w:r w:rsidRPr="002A41E6">
        <w:t>[dependencies]</w:t>
      </w:r>
    </w:p>
    <w:p w14:paraId="6A17E96F" w14:textId="00BFB5B0" w:rsidR="00467ABD" w:rsidRPr="00467ABD" w:rsidRDefault="00467ABD" w:rsidP="003C693E">
      <w:pPr>
        <w:pStyle w:val="CodeListingCaption"/>
        <w:rPr>
          <w:lang w:eastAsia="en-GB"/>
        </w:rPr>
      </w:pPr>
      <w:r w:rsidRPr="00467ABD">
        <w:rPr>
          <w:lang w:eastAsia="en-GB"/>
        </w:rPr>
        <w:t>Contents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Cargo.toml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generated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by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new</w:t>
      </w:r>
    </w:p>
    <w:p w14:paraId="326347C1" w14:textId="2DABA09A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TOML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(</w:t>
      </w:r>
      <w:r w:rsidRPr="002A41E6">
        <w:rPr>
          <w:rStyle w:val="Italic"/>
        </w:rPr>
        <w:t>Tom’s</w:t>
      </w:r>
      <w:r w:rsidR="001E17DB" w:rsidRPr="002A41E6">
        <w:rPr>
          <w:rStyle w:val="Italic"/>
        </w:rPr>
        <w:t xml:space="preserve"> </w:t>
      </w:r>
      <w:r w:rsidRPr="002A41E6">
        <w:rPr>
          <w:rStyle w:val="Italic"/>
        </w:rPr>
        <w:t>Obvious,</w:t>
      </w:r>
      <w:r w:rsidR="001E17DB" w:rsidRPr="002A41E6">
        <w:rPr>
          <w:rStyle w:val="Italic"/>
        </w:rPr>
        <w:t xml:space="preserve"> </w:t>
      </w:r>
      <w:r w:rsidRPr="002A41E6">
        <w:rPr>
          <w:rStyle w:val="Italic"/>
        </w:rPr>
        <w:t>Minimal</w:t>
      </w:r>
      <w:r w:rsidR="001E17DB" w:rsidRPr="002A41E6">
        <w:rPr>
          <w:rStyle w:val="Italic"/>
        </w:rPr>
        <w:t xml:space="preserve"> </w:t>
      </w:r>
      <w:r w:rsidRPr="002A41E6">
        <w:rPr>
          <w:rStyle w:val="Italic"/>
        </w:rPr>
        <w:t>Language</w:t>
      </w:r>
      <w:r w:rsidRPr="00467ABD">
        <w:rPr>
          <w:lang w:eastAsia="en-GB"/>
        </w:rPr>
        <w:t>)</w:t>
      </w:r>
      <w:r w:rsidR="004C738E">
        <w:rPr>
          <w:lang w:eastAsia="en-GB"/>
        </w:rPr>
        <w:fldChar w:fldCharType="begin"/>
      </w:r>
      <w:r w:rsidR="004C738E">
        <w:instrText xml:space="preserve"> XE "Tom’s Obvious, Minimal Language (TOML)" </w:instrText>
      </w:r>
      <w:r w:rsidR="004C738E">
        <w:rPr>
          <w:lang w:eastAsia="en-GB"/>
        </w:rPr>
        <w:fldChar w:fldCharType="end"/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format,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which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configuration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format.</w:t>
      </w:r>
    </w:p>
    <w:p w14:paraId="25C47754" w14:textId="23B577B8" w:rsidR="00467ABD" w:rsidRPr="00467ABD" w:rsidRDefault="00C34C51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"Cargo.toml package section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first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line,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[package]</w:t>
      </w:r>
      <w:r w:rsidR="00467ABD"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section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heading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indicates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statements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configuring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package.</w:t>
      </w:r>
      <w:r w:rsidR="00F76289" w:rsidRPr="00F76289">
        <w:rPr>
          <w:lang w:eastAsia="en-GB"/>
        </w:rPr>
        <w:t xml:space="preserve"> </w:t>
      </w:r>
      <w:r w:rsidR="00467ABD"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add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more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information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file,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we’ll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add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other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sections.</w:t>
      </w:r>
    </w:p>
    <w:p w14:paraId="7D229E8A" w14:textId="3F0AD17E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next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three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configuration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information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needs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program: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name,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edition</w:t>
      </w:r>
      <w:r w:rsidR="00652848">
        <w:rPr>
          <w:lang w:eastAsia="en-GB"/>
        </w:rPr>
        <w:fldChar w:fldCharType="begin"/>
      </w:r>
      <w:r w:rsidR="00652848">
        <w:instrText xml:space="preserve"> XE "edition</w:instrText>
      </w:r>
      <w:r w:rsidR="00751435">
        <w:instrText>s</w:instrText>
      </w:r>
      <w:r w:rsidR="00652848">
        <w:instrText xml:space="preserve">" </w:instrText>
      </w:r>
      <w:r w:rsidR="00652848">
        <w:rPr>
          <w:lang w:eastAsia="en-GB"/>
        </w:rPr>
        <w:fldChar w:fldCharType="end"/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use.</w:t>
      </w:r>
      <w:r w:rsidR="00F55CEC">
        <w:rPr>
          <w:lang w:eastAsia="en-GB"/>
        </w:rPr>
        <w:fldChar w:fldCharType="begin"/>
      </w:r>
      <w:r w:rsidR="00F55CEC">
        <w:instrText xml:space="preserve"> XE "Cargo.toml package section endRange" </w:instrText>
      </w:r>
      <w:r w:rsidR="00F55CEC">
        <w:rPr>
          <w:lang w:eastAsia="en-GB"/>
        </w:rPr>
        <w:fldChar w:fldCharType="end"/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talk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about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lastRenderedPageBreak/>
        <w:t>edition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key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DE7F03">
        <w:rPr>
          <w:rStyle w:val="Xref"/>
        </w:rPr>
        <w:t>Appendix</w:t>
      </w:r>
      <w:r w:rsidR="001E17DB" w:rsidRPr="00DE7F03">
        <w:rPr>
          <w:rStyle w:val="Xref"/>
        </w:rPr>
        <w:t xml:space="preserve"> </w:t>
      </w:r>
      <w:r w:rsidRPr="00DE7F03">
        <w:rPr>
          <w:rStyle w:val="Xref"/>
        </w:rPr>
        <w:t>E</w:t>
      </w:r>
      <w:r w:rsidRPr="00467ABD">
        <w:rPr>
          <w:lang w:eastAsia="en-GB"/>
        </w:rPr>
        <w:t>.</w:t>
      </w:r>
    </w:p>
    <w:p w14:paraId="342909D9" w14:textId="5174CD95" w:rsidR="00467ABD" w:rsidRPr="00467ABD" w:rsidRDefault="00590B87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"Cargo.toml dependencies section startRange" </w:instrText>
      </w:r>
      <w:r>
        <w:rPr>
          <w:lang w:eastAsia="en-GB"/>
        </w:rPr>
        <w:fldChar w:fldCharType="end"/>
      </w:r>
      <w:r w:rsidR="00405A03">
        <w:rPr>
          <w:lang w:eastAsia="en-GB"/>
        </w:rPr>
        <w:fldChar w:fldCharType="begin"/>
      </w:r>
      <w:r w:rsidR="00405A03">
        <w:instrText xml:space="preserve"> XE "dependencies section in Cargo.toml startRange" </w:instrText>
      </w:r>
      <w:r w:rsidR="00405A03">
        <w:rPr>
          <w:lang w:eastAsia="en-GB"/>
        </w:rPr>
        <w:fldChar w:fldCharType="end"/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last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line,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[dependencies]</w:t>
      </w:r>
      <w:r w:rsidR="00467ABD"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start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section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list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project’s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dependencies.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Rust,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packages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referred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="00467ABD" w:rsidRPr="002A41E6">
        <w:rPr>
          <w:rStyle w:val="Italic"/>
        </w:rPr>
        <w:t>crates</w:t>
      </w:r>
      <w:r w:rsidR="00E47399">
        <w:rPr>
          <w:lang w:eastAsia="en-GB"/>
        </w:rPr>
        <w:fldChar w:fldCharType="begin"/>
      </w:r>
      <w:r w:rsidR="00E47399">
        <w:instrText xml:space="preserve"> XE "crate" </w:instrText>
      </w:r>
      <w:r w:rsidR="00E47399">
        <w:rPr>
          <w:lang w:eastAsia="en-GB"/>
        </w:rPr>
        <w:fldChar w:fldCharType="end"/>
      </w:r>
      <w:r w:rsidR="00467ABD"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won’t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need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other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crates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project,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but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first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D27F67">
        <w:rPr>
          <w:rStyle w:val="Xref"/>
        </w:rPr>
        <w:t>Chapter</w:t>
      </w:r>
      <w:r w:rsidR="001E17DB" w:rsidRPr="00D27F67">
        <w:rPr>
          <w:rStyle w:val="Xref"/>
        </w:rPr>
        <w:t xml:space="preserve"> </w:t>
      </w:r>
      <w:r w:rsidR="00467ABD" w:rsidRPr="00D27F67">
        <w:rPr>
          <w:rStyle w:val="Xref"/>
        </w:rPr>
        <w:t>2</w:t>
      </w:r>
      <w:r w:rsidR="00467ABD"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we’ll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dependencies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section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then.</w:t>
      </w:r>
      <w:r w:rsidR="009852B3">
        <w:rPr>
          <w:lang w:eastAsia="en-GB"/>
        </w:rPr>
        <w:fldChar w:fldCharType="begin"/>
      </w:r>
      <w:r w:rsidR="009852B3">
        <w:instrText xml:space="preserve"> XE "dependencies section in Cargo.toml endRange" </w:instrText>
      </w:r>
      <w:r w:rsidR="009852B3">
        <w:rPr>
          <w:lang w:eastAsia="en-GB"/>
        </w:rPr>
        <w:fldChar w:fldCharType="end"/>
      </w:r>
      <w:r>
        <w:rPr>
          <w:lang w:eastAsia="en-GB"/>
        </w:rPr>
        <w:fldChar w:fldCharType="begin"/>
      </w:r>
      <w:r>
        <w:instrText xml:space="preserve"> XE "Cargo.toml dependencies section endRange" </w:instrText>
      </w:r>
      <w:r>
        <w:rPr>
          <w:lang w:eastAsia="en-GB"/>
        </w:rPr>
        <w:fldChar w:fldCharType="end"/>
      </w:r>
    </w:p>
    <w:p w14:paraId="256B8B19" w14:textId="5AFDFA5B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Now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open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src/main.rs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take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look:</w:t>
      </w:r>
    </w:p>
    <w:p w14:paraId="29C3F994" w14:textId="49B2CF4F" w:rsidR="00467ABD" w:rsidRPr="007E5956" w:rsidRDefault="00467ABD" w:rsidP="007E5956">
      <w:pPr>
        <w:pStyle w:val="CodeLabel"/>
      </w:pPr>
      <w:r w:rsidRPr="007E5956">
        <w:t>src/main.rs</w:t>
      </w:r>
    </w:p>
    <w:p w14:paraId="5E4A5EC8" w14:textId="16C9E1C6" w:rsidR="00467ABD" w:rsidRPr="002A41E6" w:rsidRDefault="00467ABD" w:rsidP="002A41E6">
      <w:pPr>
        <w:pStyle w:val="Code"/>
      </w:pPr>
      <w:r w:rsidRPr="002A41E6">
        <w:t>fn</w:t>
      </w:r>
      <w:r w:rsidR="001E17DB" w:rsidRPr="002A41E6">
        <w:t xml:space="preserve"> </w:t>
      </w:r>
      <w:r w:rsidRPr="002A41E6">
        <w:t>main()</w:t>
      </w:r>
      <w:r w:rsidR="001E17DB" w:rsidRPr="002A41E6">
        <w:t xml:space="preserve"> </w:t>
      </w:r>
      <w:r w:rsidRPr="002A41E6">
        <w:t>{</w:t>
      </w:r>
    </w:p>
    <w:p w14:paraId="66230B73" w14:textId="7803DFEA" w:rsidR="00467ABD" w:rsidRPr="002A41E6" w:rsidRDefault="001E17DB" w:rsidP="002A41E6">
      <w:pPr>
        <w:pStyle w:val="Code"/>
      </w:pPr>
      <w:r w:rsidRPr="002A41E6">
        <w:t xml:space="preserve">    </w:t>
      </w:r>
      <w:r w:rsidR="00467ABD" w:rsidRPr="002A41E6">
        <w:t>println!("Hello,</w:t>
      </w:r>
      <w:r w:rsidRPr="002A41E6">
        <w:t xml:space="preserve"> </w:t>
      </w:r>
      <w:r w:rsidR="00467ABD" w:rsidRPr="002A41E6">
        <w:t>world!");</w:t>
      </w:r>
    </w:p>
    <w:p w14:paraId="697B3116" w14:textId="77777777" w:rsidR="00467ABD" w:rsidRPr="002A41E6" w:rsidRDefault="00467ABD" w:rsidP="002A41E6">
      <w:pPr>
        <w:pStyle w:val="Code"/>
      </w:pPr>
      <w:r w:rsidRPr="002A41E6">
        <w:t>}</w:t>
      </w:r>
    </w:p>
    <w:p w14:paraId="361711ED" w14:textId="03BE8119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generated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“Hello,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world!”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just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like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wrote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Listing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1-1!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far,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differences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between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generated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placed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src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Cargo.toml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configuration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top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directory.</w:t>
      </w:r>
    </w:p>
    <w:p w14:paraId="2E179162" w14:textId="2CCB143C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expects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source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inside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src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top-level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just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bookmarkStart w:id="23" w:name="_Hlk109737947"/>
      <w:r w:rsidRPr="00467ABD">
        <w:rPr>
          <w:lang w:eastAsia="en-GB"/>
        </w:rPr>
        <w:t>README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files</w:t>
      </w:r>
      <w:bookmarkEnd w:id="23"/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license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information,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configuration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anything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else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not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related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helps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organize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projects.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There’s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place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everything,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everything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place.</w:t>
      </w:r>
    </w:p>
    <w:p w14:paraId="59311FBC" w14:textId="7634BAA6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started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doesn’t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“Hello,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world!”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convert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src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create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appropriate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Cargo.toml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file.</w:t>
      </w:r>
      <w:r w:rsidR="00C02E85" w:rsidRPr="00C02E85">
        <w:rPr>
          <w:lang w:eastAsia="en-GB"/>
        </w:rPr>
        <w:t xml:space="preserve"> </w:t>
      </w:r>
      <w:r w:rsidR="00C02E85">
        <w:rPr>
          <w:lang w:eastAsia="en-GB"/>
        </w:rPr>
        <w:fldChar w:fldCharType="begin"/>
      </w:r>
      <w:r w:rsidR="00C02E85">
        <w:instrText xml:space="preserve"> XE "Cargo.toml endRange" </w:instrText>
      </w:r>
      <w:r w:rsidR="00C02E85">
        <w:rPr>
          <w:lang w:eastAsia="en-GB"/>
        </w:rPr>
        <w:fldChar w:fldCharType="end"/>
      </w:r>
      <w:r w:rsidR="00395B9E">
        <w:rPr>
          <w:lang w:eastAsia="en-GB"/>
        </w:rPr>
        <w:fldChar w:fldCharType="begin"/>
      </w:r>
      <w:r w:rsidR="00395B9E">
        <w:instrText xml:space="preserve"> XE "Cargo:commands:new endRange" </w:instrText>
      </w:r>
      <w:r w:rsidR="00395B9E">
        <w:rPr>
          <w:lang w:eastAsia="en-GB"/>
        </w:rPr>
        <w:fldChar w:fldCharType="end"/>
      </w:r>
    </w:p>
    <w:bookmarkStart w:id="24" w:name="building-and-running-a-cargo-project"/>
    <w:bookmarkEnd w:id="24"/>
    <w:p w14:paraId="4C9B65E8" w14:textId="0BDDC2F8" w:rsidR="00467ABD" w:rsidRPr="00467ABD" w:rsidRDefault="005C6541" w:rsidP="002A41E6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"Cargo:commands:build startRange" </w:instrText>
      </w:r>
      <w:r>
        <w:rPr>
          <w:lang w:eastAsia="en-GB"/>
        </w:rPr>
        <w:fldChar w:fldCharType="end"/>
      </w:r>
      <w:r w:rsidR="00043FFF">
        <w:rPr>
          <w:lang w:eastAsia="en-GB"/>
        </w:rPr>
        <w:fldChar w:fldCharType="begin"/>
      </w:r>
      <w:r w:rsidR="00043FFF">
        <w:instrText xml:space="preserve"> XE "compiling:with cargo startRange" </w:instrText>
      </w:r>
      <w:r w:rsidR="00043FFF">
        <w:rPr>
          <w:lang w:eastAsia="en-GB"/>
        </w:rPr>
        <w:fldChar w:fldCharType="end"/>
      </w:r>
      <w:r w:rsidR="00467ABD" w:rsidRPr="00467ABD">
        <w:rPr>
          <w:lang w:eastAsia="en-GB"/>
        </w:rPr>
        <w:t>Building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Running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Project</w:t>
      </w:r>
    </w:p>
    <w:p w14:paraId="00A163BB" w14:textId="09215FE8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Now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let’s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look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what’s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different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“Hello,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world!”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Cargo!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From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hello_cargo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entering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command:</w:t>
      </w:r>
    </w:p>
    <w:p w14:paraId="4A7BA65E" w14:textId="79ACF2C3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110B5C">
        <w:rPr>
          <w:rStyle w:val="LiteralBold"/>
        </w:rPr>
        <w:t>cargo</w:t>
      </w:r>
      <w:r w:rsidR="001E17DB" w:rsidRPr="00110B5C">
        <w:rPr>
          <w:rStyle w:val="LiteralBold"/>
        </w:rPr>
        <w:t xml:space="preserve"> </w:t>
      </w:r>
      <w:r w:rsidRPr="00110B5C">
        <w:rPr>
          <w:rStyle w:val="LiteralBold"/>
        </w:rPr>
        <w:t>build</w:t>
      </w:r>
    </w:p>
    <w:p w14:paraId="04AA4F27" w14:textId="7FE66FB0" w:rsidR="00467ABD" w:rsidRPr="002A41E6" w:rsidRDefault="001E17DB" w:rsidP="002A41E6">
      <w:pPr>
        <w:pStyle w:val="Code"/>
      </w:pPr>
      <w:r w:rsidRPr="002A41E6">
        <w:t xml:space="preserve">   </w:t>
      </w:r>
      <w:r w:rsidR="00467ABD" w:rsidRPr="002A41E6">
        <w:t>Compiling</w:t>
      </w:r>
      <w:r w:rsidRPr="002A41E6">
        <w:t xml:space="preserve"> </w:t>
      </w:r>
      <w:r w:rsidR="00467ABD" w:rsidRPr="002A41E6">
        <w:t>hello_cargo</w:t>
      </w:r>
      <w:r w:rsidRPr="002A41E6">
        <w:t xml:space="preserve"> </w:t>
      </w:r>
      <w:r w:rsidR="00467ABD" w:rsidRPr="002A41E6">
        <w:t>v0.1.0</w:t>
      </w:r>
      <w:r w:rsidRPr="002A41E6">
        <w:t xml:space="preserve"> </w:t>
      </w:r>
      <w:r w:rsidR="00467ABD" w:rsidRPr="002A41E6">
        <w:t>(file:///projects/hello_cargo)</w:t>
      </w:r>
    </w:p>
    <w:p w14:paraId="14AB326F" w14:textId="71A0A8B2" w:rsidR="00467ABD" w:rsidRPr="002A41E6" w:rsidRDefault="001E17DB" w:rsidP="002A41E6">
      <w:pPr>
        <w:pStyle w:val="Code"/>
      </w:pPr>
      <w:r w:rsidRPr="002A41E6">
        <w:t xml:space="preserve">    </w:t>
      </w:r>
      <w:r w:rsidR="00467ABD" w:rsidRPr="002A41E6">
        <w:t>Finished</w:t>
      </w:r>
      <w:r w:rsidRPr="002A41E6">
        <w:t xml:space="preserve"> </w:t>
      </w:r>
      <w:r w:rsidR="00467ABD" w:rsidRPr="002A41E6">
        <w:t>dev</w:t>
      </w:r>
      <w:r w:rsidRPr="002A41E6">
        <w:t xml:space="preserve"> </w:t>
      </w:r>
      <w:r w:rsidR="00467ABD" w:rsidRPr="002A41E6">
        <w:t>[unoptimized</w:t>
      </w:r>
      <w:r w:rsidRPr="002A41E6">
        <w:t xml:space="preserve"> </w:t>
      </w:r>
      <w:r w:rsidR="00467ABD" w:rsidRPr="002A41E6">
        <w:t>+</w:t>
      </w:r>
      <w:r w:rsidRPr="002A41E6">
        <w:t xml:space="preserve"> </w:t>
      </w:r>
      <w:r w:rsidR="00467ABD" w:rsidRPr="002A41E6">
        <w:t>debuginfo]</w:t>
      </w:r>
      <w:r w:rsidRPr="002A41E6">
        <w:t xml:space="preserve"> </w:t>
      </w:r>
      <w:r w:rsidR="00467ABD" w:rsidRPr="002A41E6">
        <w:t>target(s)</w:t>
      </w:r>
      <w:r w:rsidRPr="002A41E6">
        <w:t xml:space="preserve"> </w:t>
      </w:r>
      <w:r w:rsidR="00467ABD" w:rsidRPr="002A41E6">
        <w:t>in</w:t>
      </w:r>
      <w:r w:rsidRPr="002A41E6">
        <w:t xml:space="preserve"> </w:t>
      </w:r>
      <w:r w:rsidR="00467ABD" w:rsidRPr="002A41E6">
        <w:t>2.85</w:t>
      </w:r>
      <w:r w:rsidRPr="002A41E6">
        <w:t xml:space="preserve"> </w:t>
      </w:r>
      <w:r w:rsidR="00467ABD" w:rsidRPr="002A41E6">
        <w:t>secs</w:t>
      </w:r>
    </w:p>
    <w:p w14:paraId="06BA86B2" w14:textId="16315568" w:rsidR="00467ABD" w:rsidRPr="00467ABD" w:rsidRDefault="00715C66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"executable file startRange" </w:instrText>
      </w:r>
      <w:r>
        <w:rPr>
          <w:lang w:eastAsia="en-GB"/>
        </w:rPr>
        <w:fldChar w:fldCharType="end"/>
      </w:r>
      <w:r w:rsidR="00946994">
        <w:rPr>
          <w:lang w:eastAsia="en-GB"/>
        </w:rPr>
        <w:fldChar w:fldCharType="begin"/>
      </w:r>
      <w:r w:rsidR="00946994">
        <w:instrText xml:space="preserve"> XE "executing code startRange" </w:instrText>
      </w:r>
      <w:r w:rsidR="00946994">
        <w:rPr>
          <w:lang w:eastAsia="en-GB"/>
        </w:rPr>
        <w:fldChar w:fldCharType="end"/>
      </w:r>
      <w:r w:rsidR="004201DB">
        <w:rPr>
          <w:lang w:eastAsia="en-GB"/>
        </w:rPr>
        <w:fldChar w:fldCharType="begin"/>
      </w:r>
      <w:r w:rsidR="004201DB">
        <w:instrText xml:space="preserve"> XE "running code startRange" </w:instrText>
      </w:r>
      <w:r w:rsidR="004201DB">
        <w:rPr>
          <w:lang w:eastAsia="en-GB"/>
        </w:rPr>
        <w:fldChar w:fldCharType="end"/>
      </w:r>
      <w:r w:rsidR="00467ABD"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creates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executable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2A41E6">
        <w:rPr>
          <w:rStyle w:val="Italic"/>
        </w:rPr>
        <w:t>target/debug/hello_cargo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(or</w:t>
      </w:r>
      <w:r w:rsidR="001E17DB">
        <w:rPr>
          <w:lang w:eastAsia="en-GB"/>
        </w:rPr>
        <w:t xml:space="preserve"> </w:t>
      </w:r>
      <w:r w:rsidR="00467ABD" w:rsidRPr="002A41E6">
        <w:rPr>
          <w:rStyle w:val="Italic"/>
        </w:rPr>
        <w:t>target\debug\hello_cargo.exe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Windows)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rather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than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current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directory.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Because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default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debug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build,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puts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binary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named</w:t>
      </w:r>
      <w:r w:rsidR="001E17DB">
        <w:rPr>
          <w:lang w:eastAsia="en-GB"/>
        </w:rPr>
        <w:t xml:space="preserve"> </w:t>
      </w:r>
      <w:r w:rsidR="00467ABD" w:rsidRPr="002A41E6">
        <w:rPr>
          <w:rStyle w:val="Italic"/>
        </w:rPr>
        <w:t>debug</w:t>
      </w:r>
      <w:r w:rsidR="00467ABD"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executable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command:</w:t>
      </w:r>
    </w:p>
    <w:p w14:paraId="3CCE213F" w14:textId="05D82950" w:rsidR="00467ABD" w:rsidRPr="002A41E6" w:rsidRDefault="00467ABD" w:rsidP="002A41E6">
      <w:pPr>
        <w:pStyle w:val="Code"/>
      </w:pPr>
      <w:r w:rsidRPr="002A41E6">
        <w:lastRenderedPageBreak/>
        <w:t>$</w:t>
      </w:r>
      <w:r w:rsidR="001E17DB" w:rsidRPr="002A41E6">
        <w:t xml:space="preserve"> </w:t>
      </w:r>
      <w:r w:rsidRPr="00D27F67">
        <w:rPr>
          <w:rStyle w:val="LiteralBold"/>
        </w:rPr>
        <w:t>./target/debug/hello_cargo</w:t>
      </w:r>
      <w:r w:rsidR="001E17DB" w:rsidRPr="00D27F67">
        <w:rPr>
          <w:rStyle w:val="LiteralBold"/>
        </w:rPr>
        <w:t xml:space="preserve"> </w:t>
      </w:r>
      <w:r w:rsidRPr="00D27F67">
        <w:rPr>
          <w:rStyle w:val="LiteralBold"/>
        </w:rPr>
        <w:t>#</w:t>
      </w:r>
      <w:r w:rsidR="001E17DB" w:rsidRPr="00D27F67">
        <w:rPr>
          <w:rStyle w:val="LiteralBold"/>
        </w:rPr>
        <w:t xml:space="preserve"> </w:t>
      </w:r>
      <w:r w:rsidRPr="00D27F67">
        <w:rPr>
          <w:rStyle w:val="LiteralBold"/>
        </w:rPr>
        <w:t>or</w:t>
      </w:r>
      <w:r w:rsidR="001E17DB" w:rsidRPr="00D27F67">
        <w:rPr>
          <w:rStyle w:val="LiteralBold"/>
        </w:rPr>
        <w:t xml:space="preserve"> </w:t>
      </w:r>
      <w:r w:rsidRPr="00D27F67">
        <w:rPr>
          <w:rStyle w:val="LiteralBold"/>
        </w:rPr>
        <w:t>.\target\debug\hello_cargo.exe</w:t>
      </w:r>
      <w:r w:rsidR="001E17DB" w:rsidRPr="00D27F67">
        <w:rPr>
          <w:rStyle w:val="LiteralBold"/>
        </w:rPr>
        <w:t xml:space="preserve"> </w:t>
      </w:r>
      <w:r w:rsidRPr="00D27F67">
        <w:rPr>
          <w:rStyle w:val="LiteralBold"/>
        </w:rPr>
        <w:t>on</w:t>
      </w:r>
      <w:r w:rsidR="001E17DB" w:rsidRPr="00D27F67">
        <w:rPr>
          <w:rStyle w:val="LiteralBold"/>
        </w:rPr>
        <w:t xml:space="preserve"> </w:t>
      </w:r>
      <w:r w:rsidRPr="00D27F67">
        <w:rPr>
          <w:rStyle w:val="LiteralBold"/>
        </w:rPr>
        <w:t>Windows</w:t>
      </w:r>
    </w:p>
    <w:p w14:paraId="4ADE4BC6" w14:textId="05EA8292" w:rsidR="00467ABD" w:rsidRPr="002A41E6" w:rsidRDefault="00467ABD" w:rsidP="002A41E6">
      <w:pPr>
        <w:pStyle w:val="Code"/>
      </w:pPr>
      <w:r w:rsidRPr="002A41E6">
        <w:t>Hello,</w:t>
      </w:r>
      <w:r w:rsidR="001E17DB" w:rsidRPr="002A41E6">
        <w:t xml:space="preserve"> </w:t>
      </w:r>
      <w:r w:rsidRPr="002A41E6">
        <w:t>world!</w:t>
      </w:r>
      <w:r w:rsidR="00240A33">
        <w:rPr>
          <w:lang w:eastAsia="en-GB"/>
        </w:rPr>
        <w:fldChar w:fldCharType="begin"/>
      </w:r>
      <w:r w:rsidR="00240A33">
        <w:instrText xml:space="preserve"> XE "executing code endRange" </w:instrText>
      </w:r>
      <w:r w:rsidR="00240A33">
        <w:rPr>
          <w:lang w:eastAsia="en-GB"/>
        </w:rPr>
        <w:fldChar w:fldCharType="end"/>
      </w:r>
      <w:r w:rsidR="008912EA">
        <w:rPr>
          <w:lang w:eastAsia="en-GB"/>
        </w:rPr>
        <w:fldChar w:fldCharType="begin"/>
      </w:r>
      <w:r w:rsidR="008912EA">
        <w:instrText xml:space="preserve"> XE "executable file endRange" </w:instrText>
      </w:r>
      <w:r w:rsidR="008912EA">
        <w:rPr>
          <w:lang w:eastAsia="en-GB"/>
        </w:rPr>
        <w:fldChar w:fldCharType="end"/>
      </w:r>
    </w:p>
    <w:p w14:paraId="4D0DB542" w14:textId="3C40E716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goes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well,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Hello,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world!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should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print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terminal.</w:t>
      </w:r>
      <w:r w:rsidR="001E17DB">
        <w:rPr>
          <w:lang w:eastAsia="en-GB"/>
        </w:rPr>
        <w:t xml:space="preserve"> </w:t>
      </w:r>
      <w:r w:rsidR="001C33D9">
        <w:rPr>
          <w:lang w:eastAsia="en-GB"/>
        </w:rPr>
        <w:fldChar w:fldCharType="begin"/>
      </w:r>
      <w:r w:rsidR="001C33D9">
        <w:instrText xml:space="preserve"> XE "Cargo.lock startRange" </w:instrText>
      </w:r>
      <w:r w:rsidR="001C33D9">
        <w:rPr>
          <w:lang w:eastAsia="en-GB"/>
        </w:rPr>
        <w:fldChar w:fldCharType="end"/>
      </w:r>
      <w:r w:rsidRPr="00467ABD">
        <w:rPr>
          <w:lang w:eastAsia="en-GB"/>
        </w:rPr>
        <w:t>Running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first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time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causes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create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top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level:</w:t>
      </w:r>
      <w:r w:rsidR="001E17DB">
        <w:rPr>
          <w:lang w:eastAsia="en-GB"/>
        </w:rPr>
        <w:t xml:space="preserve"> </w:t>
      </w:r>
      <w:bookmarkStart w:id="25" w:name="_Hlk109738020"/>
      <w:r w:rsidRPr="002A41E6">
        <w:rPr>
          <w:rStyle w:val="Italic"/>
        </w:rPr>
        <w:t>Cargo.lock</w:t>
      </w:r>
      <w:bookmarkEnd w:id="25"/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keeps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track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exact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dependencies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doesn’t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dependencies,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sparse.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ever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change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manually;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manages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contents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you.</w:t>
      </w:r>
      <w:r w:rsidR="001C33D9" w:rsidRPr="001C33D9">
        <w:rPr>
          <w:lang w:eastAsia="en-GB"/>
        </w:rPr>
        <w:t xml:space="preserve"> </w:t>
      </w:r>
      <w:r w:rsidR="001C33D9">
        <w:rPr>
          <w:lang w:eastAsia="en-GB"/>
        </w:rPr>
        <w:fldChar w:fldCharType="begin"/>
      </w:r>
      <w:r w:rsidR="001C33D9">
        <w:instrText xml:space="preserve"> XE "Cargo.lock endRange" </w:instrText>
      </w:r>
      <w:r w:rsidR="001C33D9">
        <w:rPr>
          <w:lang w:eastAsia="en-GB"/>
        </w:rPr>
        <w:fldChar w:fldCharType="end"/>
      </w:r>
    </w:p>
    <w:p w14:paraId="21EF8603" w14:textId="373C6296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just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./target/debug/hello_cargo</w:t>
      </w:r>
      <w:r w:rsidR="00E143A5">
        <w:rPr>
          <w:lang w:eastAsia="en-GB"/>
        </w:rPr>
        <w:fldChar w:fldCharType="begin"/>
      </w:r>
      <w:r w:rsidR="00E143A5">
        <w:instrText xml:space="preserve"> XE "compiling:with cargo endRange" </w:instrText>
      </w:r>
      <w:r w:rsidR="00E143A5">
        <w:rPr>
          <w:lang w:eastAsia="en-GB"/>
        </w:rPr>
        <w:fldChar w:fldCharType="end"/>
      </w:r>
      <w:r w:rsidR="005C6541">
        <w:rPr>
          <w:lang w:eastAsia="en-GB"/>
        </w:rPr>
        <w:fldChar w:fldCharType="begin"/>
      </w:r>
      <w:r w:rsidR="005C6541">
        <w:instrText xml:space="preserve"> XE "Cargo:commands:build endRange" </w:instrText>
      </w:r>
      <w:r w:rsidR="005C6541">
        <w:rPr>
          <w:lang w:eastAsia="en-GB"/>
        </w:rPr>
        <w:fldChar w:fldCharType="end"/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but</w:t>
      </w:r>
      <w:r w:rsidR="001E17DB">
        <w:rPr>
          <w:lang w:eastAsia="en-GB"/>
        </w:rPr>
        <w:t xml:space="preserve"> </w:t>
      </w:r>
      <w:r w:rsidR="000C5036">
        <w:rPr>
          <w:lang w:eastAsia="en-GB"/>
        </w:rPr>
        <w:fldChar w:fldCharType="begin"/>
      </w:r>
      <w:r w:rsidR="000C5036">
        <w:instrText xml:space="preserve"> XE "Cargo:commands:run startRange" </w:instrText>
      </w:r>
      <w:r w:rsidR="000C5036">
        <w:rPr>
          <w:lang w:eastAsia="en-GB"/>
        </w:rPr>
        <w:fldChar w:fldCharType="end"/>
      </w: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086568" w:rsidRPr="00467ABD">
        <w:rPr>
          <w:lang w:eastAsia="en-GB"/>
        </w:rPr>
        <w:t>result</w:t>
      </w:r>
      <w:r w:rsidR="00086568">
        <w:rPr>
          <w:lang w:eastAsia="en-GB"/>
        </w:rPr>
        <w:t xml:space="preserve">ant </w:t>
      </w:r>
      <w:r w:rsidRPr="00467ABD">
        <w:rPr>
          <w:lang w:eastAsia="en-GB"/>
        </w:rPr>
        <w:t>executable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command:</w:t>
      </w:r>
    </w:p>
    <w:p w14:paraId="7CF4DD2E" w14:textId="08C092D1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D27F67">
        <w:rPr>
          <w:rStyle w:val="LiteralBold"/>
        </w:rPr>
        <w:t>cargo</w:t>
      </w:r>
      <w:r w:rsidR="001E17DB" w:rsidRPr="00D27F67">
        <w:rPr>
          <w:rStyle w:val="LiteralBold"/>
        </w:rPr>
        <w:t xml:space="preserve"> </w:t>
      </w:r>
      <w:r w:rsidRPr="00D27F67">
        <w:rPr>
          <w:rStyle w:val="LiteralBold"/>
        </w:rPr>
        <w:t>run</w:t>
      </w:r>
    </w:p>
    <w:p w14:paraId="58D62179" w14:textId="6ABFDF7D" w:rsidR="00467ABD" w:rsidRPr="002A41E6" w:rsidRDefault="001E17DB" w:rsidP="002A41E6">
      <w:pPr>
        <w:pStyle w:val="Code"/>
      </w:pPr>
      <w:r w:rsidRPr="002A41E6">
        <w:t xml:space="preserve">    </w:t>
      </w:r>
      <w:r w:rsidR="00467ABD" w:rsidRPr="002A41E6">
        <w:t>Finished</w:t>
      </w:r>
      <w:r w:rsidRPr="002A41E6">
        <w:t xml:space="preserve"> </w:t>
      </w:r>
      <w:r w:rsidR="00467ABD" w:rsidRPr="002A41E6">
        <w:t>dev</w:t>
      </w:r>
      <w:r w:rsidRPr="002A41E6">
        <w:t xml:space="preserve"> </w:t>
      </w:r>
      <w:r w:rsidR="00467ABD" w:rsidRPr="002A41E6">
        <w:t>[unoptimized</w:t>
      </w:r>
      <w:r w:rsidRPr="002A41E6">
        <w:t xml:space="preserve"> </w:t>
      </w:r>
      <w:r w:rsidR="00467ABD" w:rsidRPr="002A41E6">
        <w:t>+</w:t>
      </w:r>
      <w:r w:rsidRPr="002A41E6">
        <w:t xml:space="preserve"> </w:t>
      </w:r>
      <w:r w:rsidR="00467ABD" w:rsidRPr="002A41E6">
        <w:t>debuginfo]</w:t>
      </w:r>
      <w:r w:rsidRPr="002A41E6">
        <w:t xml:space="preserve"> </w:t>
      </w:r>
      <w:r w:rsidR="00467ABD" w:rsidRPr="002A41E6">
        <w:t>target(s)</w:t>
      </w:r>
      <w:r w:rsidRPr="002A41E6">
        <w:t xml:space="preserve"> </w:t>
      </w:r>
      <w:r w:rsidR="00467ABD" w:rsidRPr="002A41E6">
        <w:t>in</w:t>
      </w:r>
      <w:r w:rsidRPr="002A41E6">
        <w:t xml:space="preserve"> </w:t>
      </w:r>
      <w:r w:rsidR="00467ABD" w:rsidRPr="002A41E6">
        <w:t>0.0</w:t>
      </w:r>
      <w:r w:rsidRPr="002A41E6">
        <w:t xml:space="preserve"> </w:t>
      </w:r>
      <w:r w:rsidR="00467ABD" w:rsidRPr="002A41E6">
        <w:t>secs</w:t>
      </w:r>
    </w:p>
    <w:p w14:paraId="29CF1139" w14:textId="4476D20B" w:rsidR="00467ABD" w:rsidRPr="002A41E6" w:rsidRDefault="001E17DB" w:rsidP="002A41E6">
      <w:pPr>
        <w:pStyle w:val="Code"/>
      </w:pPr>
      <w:r w:rsidRPr="002A41E6">
        <w:t xml:space="preserve">     </w:t>
      </w:r>
      <w:r w:rsidR="00467ABD" w:rsidRPr="002A41E6">
        <w:t>Running</w:t>
      </w:r>
      <w:r w:rsidRPr="002A41E6">
        <w:t xml:space="preserve"> </w:t>
      </w:r>
      <w:r w:rsidR="00467ABD" w:rsidRPr="002A41E6">
        <w:t>`target/debug/hello_cargo`</w:t>
      </w:r>
    </w:p>
    <w:p w14:paraId="07D491A0" w14:textId="40187779" w:rsidR="00467ABD" w:rsidRPr="002A41E6" w:rsidRDefault="00467ABD" w:rsidP="002A41E6">
      <w:pPr>
        <w:pStyle w:val="Code"/>
      </w:pPr>
      <w:r w:rsidRPr="002A41E6">
        <w:t>Hello,</w:t>
      </w:r>
      <w:r w:rsidR="001E17DB" w:rsidRPr="002A41E6">
        <w:t xml:space="preserve"> </w:t>
      </w:r>
      <w:r w:rsidRPr="002A41E6">
        <w:t>world!</w:t>
      </w:r>
    </w:p>
    <w:p w14:paraId="00E35968" w14:textId="11B58EBE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convenient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having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remember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whole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path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binary,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developers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run</w:t>
      </w:r>
      <w:r w:rsidRPr="00467ABD">
        <w:rPr>
          <w:lang w:eastAsia="en-GB"/>
        </w:rPr>
        <w:t>.</w:t>
      </w:r>
    </w:p>
    <w:p w14:paraId="2CE999B0" w14:textId="47C1A3E3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Notice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time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didn’t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output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indicating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compiling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hello_cargo</w:t>
      </w:r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figured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hadn’t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changed,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didn’t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just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binary.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modified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source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would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rebuilt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before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running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would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have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output:</w:t>
      </w:r>
    </w:p>
    <w:p w14:paraId="18B9C38B" w14:textId="4C0BEE79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D27F67">
        <w:rPr>
          <w:rStyle w:val="LiteralBold"/>
        </w:rPr>
        <w:t>cargo</w:t>
      </w:r>
      <w:r w:rsidR="001E17DB" w:rsidRPr="00D27F67">
        <w:rPr>
          <w:rStyle w:val="LiteralBold"/>
        </w:rPr>
        <w:t xml:space="preserve"> </w:t>
      </w:r>
      <w:r w:rsidRPr="00D27F67">
        <w:rPr>
          <w:rStyle w:val="LiteralBold"/>
        </w:rPr>
        <w:t>run</w:t>
      </w:r>
    </w:p>
    <w:p w14:paraId="298F58DE" w14:textId="2E388E3F" w:rsidR="00467ABD" w:rsidRPr="002A41E6" w:rsidRDefault="001E17DB" w:rsidP="002A41E6">
      <w:pPr>
        <w:pStyle w:val="Code"/>
      </w:pPr>
      <w:r w:rsidRPr="002A41E6">
        <w:t xml:space="preserve">   </w:t>
      </w:r>
      <w:r w:rsidR="00467ABD" w:rsidRPr="002A41E6">
        <w:t>Compiling</w:t>
      </w:r>
      <w:r w:rsidRPr="002A41E6">
        <w:t xml:space="preserve"> </w:t>
      </w:r>
      <w:r w:rsidR="00467ABD" w:rsidRPr="002A41E6">
        <w:t>hello_cargo</w:t>
      </w:r>
      <w:r w:rsidRPr="002A41E6">
        <w:t xml:space="preserve"> </w:t>
      </w:r>
      <w:r w:rsidR="00467ABD" w:rsidRPr="002A41E6">
        <w:t>v0.1.0</w:t>
      </w:r>
      <w:r w:rsidRPr="002A41E6">
        <w:t xml:space="preserve"> </w:t>
      </w:r>
      <w:r w:rsidR="00467ABD" w:rsidRPr="002A41E6">
        <w:t>(file:///projects/hello_cargo)</w:t>
      </w:r>
    </w:p>
    <w:p w14:paraId="7B5102AA" w14:textId="04295E96" w:rsidR="00467ABD" w:rsidRPr="002A41E6" w:rsidRDefault="001E17DB" w:rsidP="002A41E6">
      <w:pPr>
        <w:pStyle w:val="Code"/>
      </w:pPr>
      <w:r w:rsidRPr="002A41E6">
        <w:t xml:space="preserve">    </w:t>
      </w:r>
      <w:r w:rsidR="00467ABD" w:rsidRPr="002A41E6">
        <w:t>Finished</w:t>
      </w:r>
      <w:r w:rsidRPr="002A41E6">
        <w:t xml:space="preserve"> </w:t>
      </w:r>
      <w:r w:rsidR="00467ABD" w:rsidRPr="002A41E6">
        <w:t>dev</w:t>
      </w:r>
      <w:r w:rsidRPr="002A41E6">
        <w:t xml:space="preserve"> </w:t>
      </w:r>
      <w:r w:rsidR="00467ABD" w:rsidRPr="002A41E6">
        <w:t>[unoptimized</w:t>
      </w:r>
      <w:r w:rsidRPr="002A41E6">
        <w:t xml:space="preserve"> </w:t>
      </w:r>
      <w:r w:rsidR="00467ABD" w:rsidRPr="002A41E6">
        <w:t>+</w:t>
      </w:r>
      <w:r w:rsidRPr="002A41E6">
        <w:t xml:space="preserve"> </w:t>
      </w:r>
      <w:r w:rsidR="00467ABD" w:rsidRPr="002A41E6">
        <w:t>debuginfo]</w:t>
      </w:r>
      <w:r w:rsidRPr="002A41E6">
        <w:t xml:space="preserve"> </w:t>
      </w:r>
      <w:r w:rsidR="00467ABD" w:rsidRPr="002A41E6">
        <w:t>target(s)</w:t>
      </w:r>
      <w:r w:rsidRPr="002A41E6">
        <w:t xml:space="preserve"> </w:t>
      </w:r>
      <w:r w:rsidR="00467ABD" w:rsidRPr="002A41E6">
        <w:t>in</w:t>
      </w:r>
      <w:r w:rsidRPr="002A41E6">
        <w:t xml:space="preserve"> </w:t>
      </w:r>
      <w:r w:rsidR="00467ABD" w:rsidRPr="002A41E6">
        <w:t>0.33</w:t>
      </w:r>
      <w:r w:rsidRPr="002A41E6">
        <w:t xml:space="preserve"> </w:t>
      </w:r>
      <w:r w:rsidR="00467ABD" w:rsidRPr="002A41E6">
        <w:t>secs</w:t>
      </w:r>
    </w:p>
    <w:p w14:paraId="6DE03D49" w14:textId="45450467" w:rsidR="00467ABD" w:rsidRPr="002A41E6" w:rsidRDefault="001E17DB" w:rsidP="002A41E6">
      <w:pPr>
        <w:pStyle w:val="Code"/>
      </w:pPr>
      <w:r w:rsidRPr="002A41E6">
        <w:t xml:space="preserve">     </w:t>
      </w:r>
      <w:r w:rsidR="00467ABD" w:rsidRPr="002A41E6">
        <w:t>Running</w:t>
      </w:r>
      <w:r w:rsidRPr="002A41E6">
        <w:t xml:space="preserve"> </w:t>
      </w:r>
      <w:r w:rsidR="00467ABD" w:rsidRPr="002A41E6">
        <w:t>`target/debug/hello_cargo`</w:t>
      </w:r>
    </w:p>
    <w:p w14:paraId="4E9C15FA" w14:textId="4C040DAA" w:rsidR="00467ABD" w:rsidRPr="002A41E6" w:rsidRDefault="00467ABD" w:rsidP="002A41E6">
      <w:pPr>
        <w:pStyle w:val="Code"/>
      </w:pPr>
      <w:r w:rsidRPr="002A41E6">
        <w:t>Hello,</w:t>
      </w:r>
      <w:r w:rsidR="001E17DB" w:rsidRPr="002A41E6">
        <w:t xml:space="preserve"> </w:t>
      </w:r>
      <w:r w:rsidRPr="002A41E6">
        <w:t>world!</w:t>
      </w:r>
      <w:r w:rsidR="0013714E">
        <w:rPr>
          <w:lang w:eastAsia="en-GB"/>
        </w:rPr>
        <w:fldChar w:fldCharType="begin"/>
      </w:r>
      <w:r w:rsidR="0013714E">
        <w:instrText xml:space="preserve"> XE "Cargo:commands:run endRange" </w:instrText>
      </w:r>
      <w:r w:rsidR="0013714E">
        <w:rPr>
          <w:lang w:eastAsia="en-GB"/>
        </w:rPr>
        <w:fldChar w:fldCharType="end"/>
      </w:r>
      <w:r w:rsidR="00FC1C23">
        <w:rPr>
          <w:lang w:eastAsia="en-GB"/>
        </w:rPr>
        <w:fldChar w:fldCharType="begin"/>
      </w:r>
      <w:r w:rsidR="00FC1C23">
        <w:instrText xml:space="preserve"> XE "running code endRange" </w:instrText>
      </w:r>
      <w:r w:rsidR="00FC1C23">
        <w:rPr>
          <w:lang w:eastAsia="en-GB"/>
        </w:rPr>
        <w:fldChar w:fldCharType="end"/>
      </w:r>
    </w:p>
    <w:p w14:paraId="5503E66B" w14:textId="65A1329A" w:rsidR="00467ABD" w:rsidRPr="00467ABD" w:rsidRDefault="007E5E1E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"Cargo:commands:check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also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provides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called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="00467ABD" w:rsidRPr="002A41E6">
        <w:rPr>
          <w:rStyle w:val="Literal"/>
        </w:rPr>
        <w:t>check</w:t>
      </w:r>
      <w:r w:rsidR="00467ABD"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quickly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checks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make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sure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compiles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but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doesn’t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produce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executable:</w:t>
      </w:r>
    </w:p>
    <w:p w14:paraId="11AB8578" w14:textId="356B9FED" w:rsidR="00467ABD" w:rsidRPr="002A41E6" w:rsidRDefault="00467ABD" w:rsidP="002A41E6">
      <w:pPr>
        <w:pStyle w:val="Code"/>
      </w:pPr>
      <w:r w:rsidRPr="002A41E6">
        <w:t>$</w:t>
      </w:r>
      <w:r w:rsidR="001E17DB" w:rsidRPr="002A41E6">
        <w:t xml:space="preserve"> </w:t>
      </w:r>
      <w:r w:rsidRPr="00D27F67">
        <w:rPr>
          <w:rStyle w:val="LiteralBold"/>
        </w:rPr>
        <w:t>cargo</w:t>
      </w:r>
      <w:r w:rsidR="001E17DB" w:rsidRPr="00D27F67">
        <w:rPr>
          <w:rStyle w:val="LiteralBold"/>
        </w:rPr>
        <w:t xml:space="preserve"> </w:t>
      </w:r>
      <w:r w:rsidRPr="00D27F67">
        <w:rPr>
          <w:rStyle w:val="LiteralBold"/>
        </w:rPr>
        <w:t>check</w:t>
      </w:r>
    </w:p>
    <w:p w14:paraId="7C2C03F6" w14:textId="4EE4450E" w:rsidR="00467ABD" w:rsidRPr="002A41E6" w:rsidRDefault="001E17DB" w:rsidP="002A41E6">
      <w:pPr>
        <w:pStyle w:val="Code"/>
      </w:pPr>
      <w:r w:rsidRPr="002A41E6">
        <w:t xml:space="preserve">   </w:t>
      </w:r>
      <w:r w:rsidR="00467ABD" w:rsidRPr="002A41E6">
        <w:t>Checking</w:t>
      </w:r>
      <w:r w:rsidRPr="002A41E6">
        <w:t xml:space="preserve"> </w:t>
      </w:r>
      <w:r w:rsidR="00467ABD" w:rsidRPr="002A41E6">
        <w:t>hello_cargo</w:t>
      </w:r>
      <w:r w:rsidRPr="002A41E6">
        <w:t xml:space="preserve"> </w:t>
      </w:r>
      <w:r w:rsidR="00467ABD" w:rsidRPr="002A41E6">
        <w:t>v0.1.0</w:t>
      </w:r>
      <w:r w:rsidRPr="002A41E6">
        <w:t xml:space="preserve"> </w:t>
      </w:r>
      <w:r w:rsidR="00467ABD" w:rsidRPr="002A41E6">
        <w:t>(file:///projects/hello_cargo)</w:t>
      </w:r>
    </w:p>
    <w:p w14:paraId="3FA0FD7C" w14:textId="125AA8E8" w:rsidR="00467ABD" w:rsidRPr="002A41E6" w:rsidRDefault="001E17DB" w:rsidP="002A41E6">
      <w:pPr>
        <w:pStyle w:val="Code"/>
      </w:pPr>
      <w:r w:rsidRPr="002A41E6">
        <w:t xml:space="preserve">    </w:t>
      </w:r>
      <w:r w:rsidR="00467ABD" w:rsidRPr="002A41E6">
        <w:t>Finished</w:t>
      </w:r>
      <w:r w:rsidRPr="002A41E6">
        <w:t xml:space="preserve"> </w:t>
      </w:r>
      <w:r w:rsidR="00467ABD" w:rsidRPr="002A41E6">
        <w:t>dev</w:t>
      </w:r>
      <w:r w:rsidRPr="002A41E6">
        <w:t xml:space="preserve"> </w:t>
      </w:r>
      <w:r w:rsidR="00467ABD" w:rsidRPr="002A41E6">
        <w:t>[unoptimized</w:t>
      </w:r>
      <w:r w:rsidRPr="002A41E6">
        <w:t xml:space="preserve"> </w:t>
      </w:r>
      <w:r w:rsidR="00467ABD" w:rsidRPr="002A41E6">
        <w:t>+</w:t>
      </w:r>
      <w:r w:rsidRPr="002A41E6">
        <w:t xml:space="preserve"> </w:t>
      </w:r>
      <w:r w:rsidR="00467ABD" w:rsidRPr="002A41E6">
        <w:t>debuginfo]</w:t>
      </w:r>
      <w:r w:rsidRPr="002A41E6">
        <w:t xml:space="preserve"> </w:t>
      </w:r>
      <w:r w:rsidR="00467ABD" w:rsidRPr="002A41E6">
        <w:t>target(s)</w:t>
      </w:r>
      <w:r w:rsidRPr="002A41E6">
        <w:t xml:space="preserve"> </w:t>
      </w:r>
      <w:r w:rsidR="00467ABD" w:rsidRPr="002A41E6">
        <w:t>in</w:t>
      </w:r>
      <w:r w:rsidRPr="002A41E6">
        <w:t xml:space="preserve"> </w:t>
      </w:r>
      <w:r w:rsidR="00467ABD" w:rsidRPr="002A41E6">
        <w:t>0.32</w:t>
      </w:r>
      <w:r w:rsidRPr="002A41E6">
        <w:t xml:space="preserve"> </w:t>
      </w:r>
      <w:r w:rsidR="00467ABD" w:rsidRPr="002A41E6">
        <w:t>secs</w:t>
      </w:r>
    </w:p>
    <w:p w14:paraId="1E296779" w14:textId="229EE198" w:rsidR="00467ABD" w:rsidRPr="00467ABD" w:rsidRDefault="001F5882" w:rsidP="001E17DB">
      <w:pPr>
        <w:pStyle w:val="Body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"Cargo:commands:build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Why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would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not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want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executable?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Often,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="00467ABD" w:rsidRPr="002A41E6">
        <w:rPr>
          <w:rStyle w:val="Literal"/>
        </w:rPr>
        <w:t>check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much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faster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than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="00467ABD" w:rsidRPr="002A41E6">
        <w:rPr>
          <w:rStyle w:val="Literal"/>
        </w:rPr>
        <w:t>build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because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skips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step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producing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executable.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you’re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continually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checking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work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while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writing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code,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="00467ABD" w:rsidRPr="002A41E6">
        <w:rPr>
          <w:rStyle w:val="Literal"/>
        </w:rPr>
        <w:t>check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speed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up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process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letting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know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still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compiling!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such,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many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Rustaceans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="00467ABD" w:rsidRPr="002A41E6">
        <w:rPr>
          <w:rStyle w:val="Literal"/>
        </w:rPr>
        <w:t>check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periodically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write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their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make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sure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compiles.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="00467ABD"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="00467ABD" w:rsidRPr="002A41E6">
        <w:rPr>
          <w:rStyle w:val="Literal"/>
        </w:rPr>
        <w:t>build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when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they’re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ready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executable.</w:t>
      </w:r>
      <w:r>
        <w:rPr>
          <w:lang w:eastAsia="en-GB"/>
        </w:rPr>
        <w:fldChar w:fldCharType="begin"/>
      </w:r>
      <w:r>
        <w:instrText xml:space="preserve"> XE </w:instrText>
      </w:r>
      <w:r>
        <w:lastRenderedPageBreak/>
        <w:instrText xml:space="preserve">"Cargo:commands:build endRange" </w:instrText>
      </w:r>
      <w:r>
        <w:rPr>
          <w:lang w:eastAsia="en-GB"/>
        </w:rPr>
        <w:fldChar w:fldCharType="end"/>
      </w:r>
      <w:r w:rsidR="007E5E1E">
        <w:rPr>
          <w:lang w:eastAsia="en-GB"/>
        </w:rPr>
        <w:fldChar w:fldCharType="begin"/>
      </w:r>
      <w:r w:rsidR="007E5E1E">
        <w:instrText xml:space="preserve"> XE "Cargo:commands:check endRange" </w:instrText>
      </w:r>
      <w:r w:rsidR="007E5E1E">
        <w:rPr>
          <w:lang w:eastAsia="en-GB"/>
        </w:rPr>
        <w:fldChar w:fldCharType="end"/>
      </w:r>
    </w:p>
    <w:p w14:paraId="3573563D" w14:textId="37F2ADCE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Let’s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recap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we’ve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learned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far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about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Cargo:</w:t>
      </w:r>
    </w:p>
    <w:p w14:paraId="24C02E5D" w14:textId="1FCEE69F" w:rsidR="00467ABD" w:rsidRPr="00467ABD" w:rsidRDefault="00467ABD" w:rsidP="001E17DB">
      <w:pPr>
        <w:pStyle w:val="ListBullet"/>
        <w:rPr>
          <w:lang w:eastAsia="en-GB"/>
        </w:rPr>
      </w:pP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create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new</w:t>
      </w:r>
      <w:r w:rsidRPr="00467ABD">
        <w:rPr>
          <w:lang w:eastAsia="en-GB"/>
        </w:rPr>
        <w:t>.</w:t>
      </w:r>
    </w:p>
    <w:p w14:paraId="7BBF7535" w14:textId="23686C28" w:rsidR="00467ABD" w:rsidRPr="00467ABD" w:rsidRDefault="00467ABD" w:rsidP="001E17DB">
      <w:pPr>
        <w:pStyle w:val="ListBullet"/>
        <w:rPr>
          <w:lang w:eastAsia="en-GB"/>
        </w:rPr>
      </w:pP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build</w:t>
      </w:r>
      <w:r w:rsidRPr="00467ABD">
        <w:rPr>
          <w:lang w:eastAsia="en-GB"/>
        </w:rPr>
        <w:t>.</w:t>
      </w:r>
    </w:p>
    <w:p w14:paraId="7B0060C5" w14:textId="6CE473CB" w:rsidR="00467ABD" w:rsidRPr="00467ABD" w:rsidRDefault="00467ABD" w:rsidP="001E17DB">
      <w:pPr>
        <w:pStyle w:val="ListBullet"/>
        <w:rPr>
          <w:lang w:eastAsia="en-GB"/>
        </w:rPr>
      </w:pP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step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run</w:t>
      </w:r>
      <w:r w:rsidRPr="00467ABD">
        <w:rPr>
          <w:lang w:eastAsia="en-GB"/>
        </w:rPr>
        <w:t>.</w:t>
      </w:r>
    </w:p>
    <w:p w14:paraId="588D62C5" w14:textId="721C56B1" w:rsidR="00467ABD" w:rsidRPr="00467ABD" w:rsidRDefault="00467ABD" w:rsidP="001E17DB">
      <w:pPr>
        <w:pStyle w:val="ListBullet"/>
        <w:rPr>
          <w:lang w:eastAsia="en-GB"/>
        </w:rPr>
      </w:pPr>
      <w:r w:rsidRPr="00467ABD">
        <w:rPr>
          <w:lang w:eastAsia="en-GB"/>
        </w:rPr>
        <w:t>We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without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producing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binary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check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errors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check</w:t>
      </w:r>
      <w:r w:rsidRPr="00467ABD">
        <w:rPr>
          <w:lang w:eastAsia="en-GB"/>
        </w:rPr>
        <w:t>.</w:t>
      </w:r>
    </w:p>
    <w:p w14:paraId="43130D7D" w14:textId="014E7846" w:rsidR="00467ABD" w:rsidRPr="00467ABD" w:rsidRDefault="00467ABD" w:rsidP="001E17DB">
      <w:pPr>
        <w:pStyle w:val="ListBullet"/>
        <w:rPr>
          <w:lang w:eastAsia="en-GB"/>
        </w:rPr>
      </w:pPr>
      <w:r w:rsidRPr="00467ABD">
        <w:rPr>
          <w:lang w:eastAsia="en-GB"/>
        </w:rPr>
        <w:t>Instead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saving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result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same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stores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target/debug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directory.</w:t>
      </w:r>
    </w:p>
    <w:p w14:paraId="4CF939CB" w14:textId="19227AE0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additional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advantage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same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matter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which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operating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system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working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point,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longer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provide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specific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instructions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Linux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macOS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versus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Windows.</w:t>
      </w:r>
    </w:p>
    <w:bookmarkStart w:id="26" w:name="building-for-release"/>
    <w:bookmarkEnd w:id="26"/>
    <w:p w14:paraId="102B023B" w14:textId="27FD0D3C" w:rsidR="00467ABD" w:rsidRPr="00467ABD" w:rsidRDefault="00F17000" w:rsidP="002A41E6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"compiling:in release mode startRange" </w:instrText>
      </w:r>
      <w:r>
        <w:rPr>
          <w:lang w:eastAsia="en-GB"/>
        </w:rPr>
        <w:fldChar w:fldCharType="end"/>
      </w:r>
      <w:r w:rsidR="000A7A0A">
        <w:rPr>
          <w:lang w:eastAsia="en-GB"/>
        </w:rPr>
        <w:fldChar w:fldCharType="begin"/>
      </w:r>
      <w:r w:rsidR="000A7A0A">
        <w:instrText xml:space="preserve"> XE "release mode startRange" </w:instrText>
      </w:r>
      <w:r w:rsidR="000A7A0A">
        <w:rPr>
          <w:lang w:eastAsia="en-GB"/>
        </w:rPr>
        <w:fldChar w:fldCharType="end"/>
      </w:r>
      <w:r w:rsidR="001E025F">
        <w:rPr>
          <w:lang w:eastAsia="en-GB"/>
        </w:rPr>
        <w:fldChar w:fldCharType="begin"/>
      </w:r>
      <w:r w:rsidR="001E025F">
        <w:instrText xml:space="preserve"> XE "optimizations startRange" </w:instrText>
      </w:r>
      <w:r w:rsidR="001E025F">
        <w:rPr>
          <w:lang w:eastAsia="en-GB"/>
        </w:rPr>
        <w:fldChar w:fldCharType="end"/>
      </w:r>
      <w:r w:rsidR="00467ABD" w:rsidRPr="00467ABD">
        <w:rPr>
          <w:lang w:eastAsia="en-GB"/>
        </w:rPr>
        <w:t>Building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Release</w:t>
      </w:r>
    </w:p>
    <w:p w14:paraId="5D0150F9" w14:textId="07E9B49D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When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finally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ready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release,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build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--release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optimizations.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create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executable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target/release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instead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target/debug</w:t>
      </w:r>
      <w:r w:rsidRPr="00467ABD">
        <w:rPr>
          <w:lang w:eastAsia="en-GB"/>
        </w:rPr>
        <w:t>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optimizations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make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faster,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turning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lengthens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time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takes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compile.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two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different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profiles: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development,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when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want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quickly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often,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another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final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give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rebuilt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repeatedly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fast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possible.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benchmarking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running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time,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sure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cargo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build</w:t>
      </w:r>
      <w:r w:rsidR="001E17DB" w:rsidRPr="002A41E6">
        <w:rPr>
          <w:rStyle w:val="Literal"/>
        </w:rPr>
        <w:t xml:space="preserve"> </w:t>
      </w:r>
      <w:r w:rsidRPr="002A41E6">
        <w:rPr>
          <w:rStyle w:val="Literal"/>
        </w:rPr>
        <w:t>--release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benchmark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executable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2A41E6">
        <w:rPr>
          <w:rStyle w:val="Italic"/>
        </w:rPr>
        <w:t>target/release</w:t>
      </w:r>
      <w:r w:rsidRPr="00467ABD">
        <w:rPr>
          <w:lang w:eastAsia="en-GB"/>
        </w:rPr>
        <w:t>.</w:t>
      </w:r>
      <w:r w:rsidR="001E025F">
        <w:rPr>
          <w:lang w:eastAsia="en-GB"/>
        </w:rPr>
        <w:fldChar w:fldCharType="begin"/>
      </w:r>
      <w:r w:rsidR="001E025F">
        <w:instrText xml:space="preserve"> XE "optimizations endRange" </w:instrText>
      </w:r>
      <w:r w:rsidR="001E025F">
        <w:rPr>
          <w:lang w:eastAsia="en-GB"/>
        </w:rPr>
        <w:fldChar w:fldCharType="end"/>
      </w:r>
      <w:r w:rsidR="00317A3A">
        <w:rPr>
          <w:lang w:eastAsia="en-GB"/>
        </w:rPr>
        <w:fldChar w:fldCharType="begin"/>
      </w:r>
      <w:r w:rsidR="00317A3A">
        <w:instrText xml:space="preserve"> XE "release mode endRange" </w:instrText>
      </w:r>
      <w:r w:rsidR="00317A3A">
        <w:rPr>
          <w:lang w:eastAsia="en-GB"/>
        </w:rPr>
        <w:fldChar w:fldCharType="end"/>
      </w:r>
      <w:r w:rsidR="00FE300E">
        <w:rPr>
          <w:lang w:eastAsia="en-GB"/>
        </w:rPr>
        <w:fldChar w:fldCharType="begin"/>
      </w:r>
      <w:r w:rsidR="00FE300E">
        <w:instrText xml:space="preserve"> XE "compiling:in release mode endRange" </w:instrText>
      </w:r>
      <w:r w:rsidR="00FE300E">
        <w:rPr>
          <w:lang w:eastAsia="en-GB"/>
        </w:rPr>
        <w:fldChar w:fldCharType="end"/>
      </w:r>
    </w:p>
    <w:bookmarkStart w:id="27" w:name="cargo-as-convention"/>
    <w:bookmarkEnd w:id="27"/>
    <w:p w14:paraId="168C3B7F" w14:textId="7540DEAF" w:rsidR="00467ABD" w:rsidRPr="00467ABD" w:rsidRDefault="006E3B6D" w:rsidP="002A41E6">
      <w:pPr>
        <w:pStyle w:val="HeadB"/>
        <w:rPr>
          <w:lang w:eastAsia="en-GB"/>
        </w:rPr>
      </w:pPr>
      <w:r>
        <w:rPr>
          <w:lang w:eastAsia="en-GB"/>
        </w:rPr>
        <w:fldChar w:fldCharType="begin"/>
      </w:r>
      <w:r>
        <w:instrText xml:space="preserve"> XE "conventions:Cargo startRange" </w:instrText>
      </w:r>
      <w:r>
        <w:rPr>
          <w:lang w:eastAsia="en-GB"/>
        </w:rPr>
        <w:fldChar w:fldCharType="end"/>
      </w:r>
      <w:r w:rsidR="00467ABD"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="00467ABD" w:rsidRPr="00467ABD">
        <w:rPr>
          <w:lang w:eastAsia="en-GB"/>
        </w:rPr>
        <w:t>Convention</w:t>
      </w:r>
    </w:p>
    <w:p w14:paraId="1CD34537" w14:textId="30B961A5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With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simple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doesn’t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provide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lot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value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over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just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rustc</w:t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will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worth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become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intricate.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Once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grow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multiple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files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dependency</w:t>
      </w:r>
      <w:r w:rsidR="00FA2F4A">
        <w:rPr>
          <w:lang w:eastAsia="en-GB"/>
        </w:rPr>
        <w:fldChar w:fldCharType="begin"/>
      </w:r>
      <w:r w:rsidR="00FA2F4A">
        <w:instrText xml:space="preserve"> XE "dependency" </w:instrText>
      </w:r>
      <w:r w:rsidR="00FA2F4A">
        <w:rPr>
          <w:lang w:eastAsia="en-GB"/>
        </w:rPr>
        <w:fldChar w:fldCharType="end"/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much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easier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let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coordinate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build.</w:t>
      </w:r>
    </w:p>
    <w:p w14:paraId="70130CCB" w14:textId="2426D339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Even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though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hello_cargo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simple,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much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tooling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career.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fact,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existing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projects,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following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commands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check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Git</w:t>
      </w:r>
      <w:r w:rsidR="0005506E">
        <w:rPr>
          <w:lang w:eastAsia="en-GB"/>
        </w:rPr>
        <w:fldChar w:fldCharType="begin"/>
      </w:r>
      <w:r w:rsidR="0005506E">
        <w:instrText xml:space="preserve"> XE "</w:instrText>
      </w:r>
      <w:r w:rsidR="0005506E" w:rsidRPr="00AC00B2">
        <w:instrText>Git</w:instrText>
      </w:r>
      <w:r w:rsidR="0005506E">
        <w:instrText xml:space="preserve">" </w:instrText>
      </w:r>
      <w:r w:rsidR="0005506E">
        <w:rPr>
          <w:lang w:eastAsia="en-GB"/>
        </w:rPr>
        <w:fldChar w:fldCharType="end"/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change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project’s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directory,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build:</w:t>
      </w:r>
    </w:p>
    <w:p w14:paraId="25DEC255" w14:textId="48CF8FC5" w:rsidR="00467ABD" w:rsidRPr="00D27F67" w:rsidRDefault="00467ABD" w:rsidP="002A41E6">
      <w:pPr>
        <w:pStyle w:val="Code"/>
        <w:rPr>
          <w:rStyle w:val="LiteralBold"/>
        </w:rPr>
      </w:pPr>
      <w:r w:rsidRPr="00D27F67">
        <w:t>$</w:t>
      </w:r>
      <w:r w:rsidR="001E17DB" w:rsidRPr="00D27F67">
        <w:t xml:space="preserve"> </w:t>
      </w:r>
      <w:r w:rsidRPr="00D27F67">
        <w:rPr>
          <w:rStyle w:val="LiteralBold"/>
        </w:rPr>
        <w:t>git</w:t>
      </w:r>
      <w:r w:rsidR="001E17DB" w:rsidRPr="00D27F67">
        <w:rPr>
          <w:rStyle w:val="LiteralBold"/>
        </w:rPr>
        <w:t xml:space="preserve"> </w:t>
      </w:r>
      <w:r w:rsidRPr="00D27F67">
        <w:rPr>
          <w:rStyle w:val="LiteralBold"/>
        </w:rPr>
        <w:t>clone</w:t>
      </w:r>
      <w:r w:rsidR="001E17DB" w:rsidRPr="00D27F67">
        <w:rPr>
          <w:rStyle w:val="LiteralBold"/>
        </w:rPr>
        <w:t xml:space="preserve"> </w:t>
      </w:r>
      <w:r w:rsidRPr="00D27F67">
        <w:rPr>
          <w:rStyle w:val="LiteralBold"/>
        </w:rPr>
        <w:t>example.org/someproject</w:t>
      </w:r>
    </w:p>
    <w:p w14:paraId="6DD1F0A5" w14:textId="190E6BE9" w:rsidR="00467ABD" w:rsidRPr="00D27F67" w:rsidRDefault="00467ABD" w:rsidP="002A41E6">
      <w:pPr>
        <w:pStyle w:val="Code"/>
        <w:rPr>
          <w:rStyle w:val="LiteralBold"/>
        </w:rPr>
      </w:pPr>
      <w:r w:rsidRPr="00D27F67">
        <w:t>$</w:t>
      </w:r>
      <w:r w:rsidR="001E17DB" w:rsidRPr="00D27F67">
        <w:t xml:space="preserve"> </w:t>
      </w:r>
      <w:r w:rsidRPr="00D27F67">
        <w:rPr>
          <w:rStyle w:val="LiteralBold"/>
        </w:rPr>
        <w:t>cd</w:t>
      </w:r>
      <w:r w:rsidR="001E17DB" w:rsidRPr="00D27F67">
        <w:rPr>
          <w:rStyle w:val="LiteralBold"/>
        </w:rPr>
        <w:t xml:space="preserve"> </w:t>
      </w:r>
      <w:r w:rsidRPr="00D27F67">
        <w:rPr>
          <w:rStyle w:val="LiteralBold"/>
        </w:rPr>
        <w:t>someproject</w:t>
      </w:r>
    </w:p>
    <w:p w14:paraId="2A09EBDE" w14:textId="193653AF" w:rsidR="00467ABD" w:rsidRPr="00D27F67" w:rsidRDefault="00467ABD" w:rsidP="002A41E6">
      <w:pPr>
        <w:pStyle w:val="Code"/>
        <w:rPr>
          <w:rStyle w:val="LiteralBold"/>
        </w:rPr>
      </w:pPr>
      <w:r w:rsidRPr="00D27F67">
        <w:lastRenderedPageBreak/>
        <w:t>$</w:t>
      </w:r>
      <w:r w:rsidR="001E17DB" w:rsidRPr="00D27F67">
        <w:t xml:space="preserve"> </w:t>
      </w:r>
      <w:r w:rsidRPr="00D27F67">
        <w:rPr>
          <w:rStyle w:val="LiteralBold"/>
        </w:rPr>
        <w:t>cargo</w:t>
      </w:r>
      <w:r w:rsidR="001E17DB" w:rsidRPr="00D27F67">
        <w:rPr>
          <w:rStyle w:val="LiteralBold"/>
        </w:rPr>
        <w:t xml:space="preserve"> </w:t>
      </w:r>
      <w:r w:rsidRPr="00D27F67">
        <w:rPr>
          <w:rStyle w:val="LiteralBold"/>
        </w:rPr>
        <w:t>build</w:t>
      </w:r>
      <w:r w:rsidR="00A76BD2">
        <w:rPr>
          <w:lang w:eastAsia="en-GB"/>
        </w:rPr>
        <w:fldChar w:fldCharType="begin"/>
      </w:r>
      <w:r w:rsidR="00A76BD2">
        <w:instrText xml:space="preserve"> XE "conventions:Cargo endRange" </w:instrText>
      </w:r>
      <w:r w:rsidR="00A76BD2">
        <w:rPr>
          <w:lang w:eastAsia="en-GB"/>
        </w:rPr>
        <w:fldChar w:fldCharType="end"/>
      </w:r>
    </w:p>
    <w:p w14:paraId="59AA7C4A" w14:textId="44415A89" w:rsidR="00467ABD" w:rsidRPr="00467ABD" w:rsidRDefault="00467ABD" w:rsidP="001E17DB">
      <w:pPr>
        <w:pStyle w:val="Body"/>
        <w:rPr>
          <w:lang w:eastAsia="en-GB"/>
        </w:rPr>
      </w:pPr>
      <w:r w:rsidRPr="00467ABD">
        <w:rPr>
          <w:lang w:eastAsia="en-GB"/>
        </w:rPr>
        <w:t>For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information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about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check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out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documentation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at</w:t>
      </w:r>
      <w:r w:rsidR="001E17DB">
        <w:rPr>
          <w:lang w:eastAsia="en-GB"/>
        </w:rPr>
        <w:t xml:space="preserve"> </w:t>
      </w:r>
      <w:hyperlink r:id="rId11" w:history="1">
        <w:r w:rsidRPr="00D27F67">
          <w:rPr>
            <w:rStyle w:val="LinkURL"/>
          </w:rPr>
          <w:t>https://doc.rust-lang.org/cargo</w:t>
        </w:r>
      </w:hyperlink>
      <w:r w:rsidRPr="00467ABD">
        <w:rPr>
          <w:lang w:eastAsia="en-GB"/>
        </w:rPr>
        <w:t>.</w:t>
      </w:r>
      <w:r w:rsidR="00691FAB" w:rsidRPr="00691FAB">
        <w:rPr>
          <w:lang w:eastAsia="en-GB"/>
        </w:rPr>
        <w:t xml:space="preserve"> </w:t>
      </w:r>
      <w:r w:rsidR="00691FAB">
        <w:rPr>
          <w:lang w:eastAsia="en-GB"/>
        </w:rPr>
        <w:fldChar w:fldCharType="begin"/>
      </w:r>
      <w:r w:rsidR="00691FAB">
        <w:instrText xml:space="preserve"> XE "Cargo endRange" </w:instrText>
      </w:r>
      <w:r w:rsidR="00691FAB">
        <w:rPr>
          <w:lang w:eastAsia="en-GB"/>
        </w:rPr>
        <w:fldChar w:fldCharType="end"/>
      </w:r>
    </w:p>
    <w:p w14:paraId="7C6EF826" w14:textId="77777777" w:rsidR="00467ABD" w:rsidRPr="00467ABD" w:rsidRDefault="00467ABD" w:rsidP="002A41E6">
      <w:pPr>
        <w:pStyle w:val="HeadA"/>
        <w:rPr>
          <w:lang w:eastAsia="en-GB"/>
        </w:rPr>
      </w:pPr>
      <w:bookmarkStart w:id="28" w:name="summary"/>
      <w:bookmarkEnd w:id="28"/>
      <w:r w:rsidRPr="00467ABD">
        <w:rPr>
          <w:lang w:eastAsia="en-GB"/>
        </w:rPr>
        <w:t>Summary</w:t>
      </w:r>
    </w:p>
    <w:p w14:paraId="4832BEC5" w14:textId="1C4C79EF" w:rsidR="00467ABD" w:rsidRPr="00467AB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You’re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already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great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start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journey!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chapter,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you’ve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learned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to:</w:t>
      </w:r>
    </w:p>
    <w:p w14:paraId="5DCD53DF" w14:textId="1696D735" w:rsidR="00467ABD" w:rsidRPr="00467ABD" w:rsidRDefault="00467ABD" w:rsidP="001E17DB">
      <w:pPr>
        <w:pStyle w:val="ListBullet"/>
        <w:rPr>
          <w:lang w:eastAsia="en-GB"/>
        </w:rPr>
      </w:pPr>
      <w:r w:rsidRPr="00467ABD">
        <w:rPr>
          <w:lang w:eastAsia="en-GB"/>
        </w:rPr>
        <w:t>Install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latest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stable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rustup</w:t>
      </w:r>
    </w:p>
    <w:p w14:paraId="291776B8" w14:textId="77DBF6EA" w:rsidR="00467ABD" w:rsidRPr="00467ABD" w:rsidRDefault="00467ABD" w:rsidP="002A41E6">
      <w:pPr>
        <w:pStyle w:val="ListBullet"/>
        <w:rPr>
          <w:lang w:eastAsia="en-GB"/>
        </w:rPr>
      </w:pPr>
      <w:r w:rsidRPr="00467ABD">
        <w:rPr>
          <w:lang w:eastAsia="en-GB"/>
        </w:rPr>
        <w:t>Update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newer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version</w:t>
      </w:r>
    </w:p>
    <w:p w14:paraId="0432291E" w14:textId="06525A67" w:rsidR="00467ABD" w:rsidRPr="00467ABD" w:rsidRDefault="00467ABD" w:rsidP="002A41E6">
      <w:pPr>
        <w:pStyle w:val="ListBullet"/>
        <w:rPr>
          <w:lang w:eastAsia="en-GB"/>
        </w:rPr>
      </w:pPr>
      <w:r w:rsidRPr="00467ABD">
        <w:rPr>
          <w:lang w:eastAsia="en-GB"/>
        </w:rPr>
        <w:t>Open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locally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installed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documentation</w:t>
      </w:r>
    </w:p>
    <w:p w14:paraId="13602730" w14:textId="65C04C2A" w:rsidR="00467ABD" w:rsidRPr="00467ABD" w:rsidRDefault="00467ABD" w:rsidP="001E17DB">
      <w:pPr>
        <w:pStyle w:val="ListBullet"/>
        <w:rPr>
          <w:lang w:eastAsia="en-GB"/>
        </w:rPr>
      </w:pPr>
      <w:r w:rsidRPr="00467ABD">
        <w:rPr>
          <w:lang w:eastAsia="en-GB"/>
        </w:rPr>
        <w:t>Write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“Hello,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world!”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2A41E6">
        <w:rPr>
          <w:rStyle w:val="Literal"/>
        </w:rPr>
        <w:t>rustc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directly</w:t>
      </w:r>
    </w:p>
    <w:p w14:paraId="6ACC1442" w14:textId="1E8A8CF8" w:rsidR="00467ABD" w:rsidRPr="00467ABD" w:rsidRDefault="00467ABD" w:rsidP="002A41E6">
      <w:pPr>
        <w:pStyle w:val="ListBullet"/>
        <w:rPr>
          <w:lang w:eastAsia="en-GB"/>
        </w:rPr>
      </w:pPr>
      <w:r w:rsidRPr="00467ABD">
        <w:rPr>
          <w:lang w:eastAsia="en-GB"/>
        </w:rPr>
        <w:t>Create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new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project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conventions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of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Cargo</w:t>
      </w:r>
    </w:p>
    <w:p w14:paraId="7D191B5D" w14:textId="5802917D" w:rsidR="00053E72" w:rsidRPr="00E9120D" w:rsidRDefault="00467ABD" w:rsidP="002A41E6">
      <w:pPr>
        <w:pStyle w:val="Body"/>
        <w:rPr>
          <w:lang w:eastAsia="en-GB"/>
        </w:rPr>
      </w:pPr>
      <w:r w:rsidRPr="00467ABD">
        <w:rPr>
          <w:lang w:eastAsia="en-GB"/>
        </w:rPr>
        <w:t>This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great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time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more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substantial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get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used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reading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writing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code.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So,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D27F67">
        <w:rPr>
          <w:rStyle w:val="Xref"/>
        </w:rPr>
        <w:t>Chapter</w:t>
      </w:r>
      <w:r w:rsidR="001E17DB" w:rsidRPr="00D27F67">
        <w:rPr>
          <w:rStyle w:val="Xref"/>
        </w:rPr>
        <w:t xml:space="preserve"> </w:t>
      </w:r>
      <w:r w:rsidRPr="00D27F67">
        <w:rPr>
          <w:rStyle w:val="Xref"/>
        </w:rPr>
        <w:t>2</w:t>
      </w:r>
      <w:r w:rsidRPr="00467ABD">
        <w:rPr>
          <w:lang w:eastAsia="en-GB"/>
        </w:rPr>
        <w:t>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we’ll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build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guessing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game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program.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If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you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would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rather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start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by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learning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how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common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programming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concepts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work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in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Rust,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see</w:t>
      </w:r>
      <w:r w:rsidR="001E17DB">
        <w:rPr>
          <w:lang w:eastAsia="en-GB"/>
        </w:rPr>
        <w:t xml:space="preserve"> </w:t>
      </w:r>
      <w:r w:rsidRPr="00D27F67">
        <w:rPr>
          <w:rStyle w:val="Xref"/>
        </w:rPr>
        <w:t>Chapter</w:t>
      </w:r>
      <w:r w:rsidR="001E17DB" w:rsidRPr="00D27F67">
        <w:rPr>
          <w:rStyle w:val="Xref"/>
        </w:rPr>
        <w:t xml:space="preserve"> </w:t>
      </w:r>
      <w:r w:rsidRPr="00D27F67">
        <w:rPr>
          <w:rStyle w:val="Xref"/>
        </w:rPr>
        <w:t>3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and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then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return</w:t>
      </w:r>
      <w:r w:rsidR="001E17DB">
        <w:rPr>
          <w:lang w:eastAsia="en-GB"/>
        </w:rPr>
        <w:t xml:space="preserve"> </w:t>
      </w:r>
      <w:r w:rsidRPr="00467ABD">
        <w:rPr>
          <w:lang w:eastAsia="en-GB"/>
        </w:rPr>
        <w:t>to</w:t>
      </w:r>
      <w:r w:rsidR="001E17DB">
        <w:rPr>
          <w:lang w:eastAsia="en-GB"/>
        </w:rPr>
        <w:t xml:space="preserve"> </w:t>
      </w:r>
      <w:r w:rsidRPr="00D27F67">
        <w:rPr>
          <w:rStyle w:val="Xref"/>
        </w:rPr>
        <w:t>Chapter</w:t>
      </w:r>
      <w:r w:rsidR="001E17DB" w:rsidRPr="00D27F67">
        <w:rPr>
          <w:rStyle w:val="Xref"/>
        </w:rPr>
        <w:t xml:space="preserve"> </w:t>
      </w:r>
      <w:r w:rsidRPr="00D27F67">
        <w:rPr>
          <w:rStyle w:val="Xref"/>
        </w:rPr>
        <w:t>2</w:t>
      </w:r>
      <w:r w:rsidRPr="00467ABD">
        <w:rPr>
          <w:lang w:eastAsia="en-GB"/>
        </w:rPr>
        <w:t>.</w:t>
      </w:r>
    </w:p>
    <w:sectPr w:rsidR="00053E72" w:rsidRPr="00E9120D">
      <w:endnotePr>
        <w:numFmt w:val="decimal"/>
      </w:endnotePr>
      <w:pgSz w:w="10080" w:h="13320"/>
      <w:pgMar w:top="900" w:right="960" w:bottom="900" w:left="10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ED700" w14:textId="77777777" w:rsidR="00651D8F" w:rsidRDefault="00651D8F" w:rsidP="009E51C3">
      <w:pPr>
        <w:spacing w:after="0" w:line="240" w:lineRule="auto"/>
      </w:pPr>
      <w:r>
        <w:separator/>
      </w:r>
    </w:p>
  </w:endnote>
  <w:endnote w:type="continuationSeparator" w:id="0">
    <w:p w14:paraId="0D3CDCA4" w14:textId="77777777" w:rsidR="00651D8F" w:rsidRDefault="00651D8F" w:rsidP="009E5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HGPMinchoE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Roman">
    <w:altName w:val="Times New Roman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ewBaskervilleStd-Roman">
    <w:altName w:val="Calibri"/>
    <w:panose1 w:val="020B0604020202020204"/>
    <w:charset w:val="00"/>
    <w:family w:val="roman"/>
    <w:notTrueType/>
    <w:pitch w:val="variable"/>
    <w:sig w:usb0="800000AF" w:usb1="5000204A" w:usb2="00000000" w:usb3="00000000" w:csb0="00000001" w:csb1="00000000"/>
  </w:font>
  <w:font w:name="NewBaskervilleEF-Bold"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PT-Book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TheSansMonoCondensed-Plain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NewBaskervilleSt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TheSansMonoCondensed-Bold">
    <w:altName w:val="Calibri"/>
    <w:panose1 w:val="020B0604020202020204"/>
    <w:charset w:val="00"/>
    <w:family w:val="swiss"/>
    <w:notTrueType/>
    <w:pitch w:val="variable"/>
    <w:sig w:usb0="00000003" w:usb1="00000000" w:usb2="00000000" w:usb3="00000000" w:csb0="00000009" w:csb1="00000000"/>
  </w:font>
  <w:font w:name="TheSansMonoCondensed-Italic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-Book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ogmaOT-Bold">
    <w:altName w:val="Calibri"/>
    <w:panose1 w:val="020B0604020202020204"/>
    <w:charset w:val="4D"/>
    <w:family w:val="auto"/>
    <w:notTrueType/>
    <w:pitch w:val="variable"/>
    <w:sig w:usb0="00000003" w:usb1="00000000" w:usb2="00000000" w:usb3="00000000" w:csb0="00000001" w:csb1="00000000"/>
  </w:font>
  <w:font w:name="FuturaPT-Heavy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ingdings2">
    <w:altName w:val="Arial"/>
    <w:panose1 w:val="020B0604020202020204"/>
    <w:charset w:val="02"/>
    <w:family w:val="auto"/>
    <w:notTrueType/>
    <w:pitch w:val="default"/>
  </w:font>
  <w:font w:name="NewBaskervilleStd-Bold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FuturaPTCond-BoldObl">
    <w:altName w:val="Century Gothic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NewBaskerville">
    <w:altName w:val="Calibri"/>
    <w:panose1 w:val="020B0604020202020204"/>
    <w:charset w:val="00"/>
    <w:family w:val="auto"/>
    <w:pitch w:val="variable"/>
    <w:sig w:usb0="8000002F" w:usb1="4000204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634D8" w14:textId="77777777" w:rsidR="00651D8F" w:rsidRDefault="00651D8F" w:rsidP="009E51C3">
      <w:pPr>
        <w:spacing w:after="0" w:line="240" w:lineRule="auto"/>
      </w:pPr>
      <w:r>
        <w:separator/>
      </w:r>
    </w:p>
  </w:footnote>
  <w:footnote w:type="continuationSeparator" w:id="0">
    <w:p w14:paraId="1A991AD7" w14:textId="77777777" w:rsidR="00651D8F" w:rsidRDefault="00651D8F" w:rsidP="009E51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264E27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81278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469C206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8076AB9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5C98CC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A6B4BE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5672AA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E5E65D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528C3B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F530CD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342280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4B82ED0"/>
    <w:multiLevelType w:val="multilevel"/>
    <w:tmpl w:val="706E9F88"/>
    <w:numStyleLink w:val="ChapterNumbering"/>
  </w:abstractNum>
  <w:abstractNum w:abstractNumId="12" w15:restartNumberingAfterBreak="0">
    <w:nsid w:val="132B17D4"/>
    <w:multiLevelType w:val="multilevel"/>
    <w:tmpl w:val="AE602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39D1E0A"/>
    <w:multiLevelType w:val="hybridMultilevel"/>
    <w:tmpl w:val="BED6969E"/>
    <w:lvl w:ilvl="0" w:tplc="B96CDC94">
      <w:start w:val="1"/>
      <w:numFmt w:val="decimal"/>
      <w:pStyle w:val="ListNumber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53C4BC6"/>
    <w:multiLevelType w:val="multilevel"/>
    <w:tmpl w:val="52608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FB6E03"/>
    <w:multiLevelType w:val="multilevel"/>
    <w:tmpl w:val="706E9F88"/>
    <w:styleLink w:val="ChapterNumbering"/>
    <w:lvl w:ilvl="0">
      <w:start w:val="1"/>
      <w:numFmt w:val="decimal"/>
      <w:pStyle w:val="ChapterNumber"/>
      <w:suff w:val="nothing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HeadANumber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BNumber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CNumber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Restart w:val="1"/>
      <w:pStyle w:val="CaptionLine"/>
      <w:lvlText w:val="Figure %1-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Restart w:val="1"/>
      <w:pStyle w:val="TableTitle"/>
      <w:lvlText w:val="Table %1-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Restart w:val="1"/>
      <w:pStyle w:val="CodeListingCaption"/>
      <w:lvlText w:val="Listing %1-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Restart w:val="0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26292768"/>
    <w:multiLevelType w:val="multilevel"/>
    <w:tmpl w:val="706E9F88"/>
    <w:numStyleLink w:val="ChapterNumbering"/>
  </w:abstractNum>
  <w:abstractNum w:abstractNumId="17" w15:restartNumberingAfterBreak="0">
    <w:nsid w:val="267E6518"/>
    <w:multiLevelType w:val="hybridMultilevel"/>
    <w:tmpl w:val="6E92550E"/>
    <w:lvl w:ilvl="0" w:tplc="5C5EDB50">
      <w:start w:val="1"/>
      <w:numFmt w:val="decimal"/>
      <w:pStyle w:val="BoxListNumb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2A3DFF"/>
    <w:multiLevelType w:val="multilevel"/>
    <w:tmpl w:val="24F89ACE"/>
    <w:lvl w:ilvl="0">
      <w:start w:val="1"/>
      <w:numFmt w:val="upperRoman"/>
      <w:lvlText w:val="%1."/>
      <w:lvlJc w:val="left"/>
      <w:pPr>
        <w:ind w:left="1440" w:firstLine="0"/>
      </w:pPr>
      <w:rPr>
        <w:rFonts w:hint="default"/>
      </w:rPr>
    </w:lvl>
    <w:lvl w:ilvl="1">
      <w:start w:val="1"/>
      <w:numFmt w:val="upperLetter"/>
      <w:pStyle w:val="Heading2"/>
      <w:lvlText w:val="%2."/>
      <w:lvlJc w:val="left"/>
      <w:pPr>
        <w:ind w:left="2160" w:firstLine="0"/>
      </w:pPr>
    </w:lvl>
    <w:lvl w:ilvl="2">
      <w:start w:val="1"/>
      <w:numFmt w:val="decimal"/>
      <w:pStyle w:val="Heading3"/>
      <w:lvlText w:val="%3."/>
      <w:lvlJc w:val="left"/>
      <w:pPr>
        <w:ind w:left="2880" w:firstLine="0"/>
      </w:pPr>
    </w:lvl>
    <w:lvl w:ilvl="3">
      <w:start w:val="1"/>
      <w:numFmt w:val="lowerLetter"/>
      <w:pStyle w:val="Heading4"/>
      <w:lvlText w:val="%4)"/>
      <w:lvlJc w:val="left"/>
      <w:pPr>
        <w:ind w:left="3600" w:firstLine="0"/>
      </w:pPr>
    </w:lvl>
    <w:lvl w:ilvl="4">
      <w:start w:val="1"/>
      <w:numFmt w:val="decimal"/>
      <w:pStyle w:val="Heading5"/>
      <w:lvlText w:val="(%5)"/>
      <w:lvlJc w:val="left"/>
      <w:pPr>
        <w:ind w:left="4320" w:firstLine="0"/>
      </w:pPr>
    </w:lvl>
    <w:lvl w:ilvl="5">
      <w:start w:val="1"/>
      <w:numFmt w:val="lowerLetter"/>
      <w:pStyle w:val="Heading6"/>
      <w:lvlText w:val="(%6)"/>
      <w:lvlJc w:val="left"/>
      <w:pPr>
        <w:ind w:left="5040" w:firstLine="0"/>
      </w:pPr>
    </w:lvl>
    <w:lvl w:ilvl="6">
      <w:start w:val="1"/>
      <w:numFmt w:val="lowerRoman"/>
      <w:pStyle w:val="Heading7"/>
      <w:lvlText w:val="(%7)"/>
      <w:lvlJc w:val="left"/>
      <w:pPr>
        <w:ind w:left="5760" w:firstLine="0"/>
      </w:pPr>
    </w:lvl>
    <w:lvl w:ilvl="7">
      <w:start w:val="1"/>
      <w:numFmt w:val="lowerLetter"/>
      <w:pStyle w:val="Heading8"/>
      <w:lvlText w:val="(%8)"/>
      <w:lvlJc w:val="left"/>
      <w:pPr>
        <w:ind w:left="6480" w:firstLine="0"/>
      </w:pPr>
    </w:lvl>
    <w:lvl w:ilvl="8">
      <w:start w:val="1"/>
      <w:numFmt w:val="lowerRoman"/>
      <w:pStyle w:val="Heading9"/>
      <w:lvlText w:val="(%9)"/>
      <w:lvlJc w:val="left"/>
      <w:pPr>
        <w:ind w:left="7200" w:firstLine="0"/>
      </w:pPr>
    </w:lvl>
  </w:abstractNum>
  <w:abstractNum w:abstractNumId="19" w15:restartNumberingAfterBreak="0">
    <w:nsid w:val="36DC4681"/>
    <w:multiLevelType w:val="multilevel"/>
    <w:tmpl w:val="FAA40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2E347B"/>
    <w:multiLevelType w:val="multilevel"/>
    <w:tmpl w:val="0FAC9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2456B9"/>
    <w:multiLevelType w:val="multilevel"/>
    <w:tmpl w:val="54F6F0E0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Figure %1-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Figure %1-%2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Restart w:val="1"/>
      <w:lvlText w:val="Table %1-%1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Restart w:val="2"/>
      <w:lvlText w:val="Listing %1-%2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3AD05AE"/>
    <w:multiLevelType w:val="hybridMultilevel"/>
    <w:tmpl w:val="FB407340"/>
    <w:lvl w:ilvl="0" w:tplc="A7305A98">
      <w:start w:val="1"/>
      <w:numFmt w:val="bullet"/>
      <w:pStyle w:val="TableListBulleted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F829CF"/>
    <w:multiLevelType w:val="multilevel"/>
    <w:tmpl w:val="706E9F88"/>
    <w:numStyleLink w:val="ChapterNumbering"/>
  </w:abstractNum>
  <w:abstractNum w:abstractNumId="24" w15:restartNumberingAfterBreak="0">
    <w:nsid w:val="556E2F1D"/>
    <w:multiLevelType w:val="hybridMultilevel"/>
    <w:tmpl w:val="D1A41C5A"/>
    <w:lvl w:ilvl="0" w:tplc="0F5CAF4E">
      <w:start w:val="1"/>
      <w:numFmt w:val="lowerLetter"/>
      <w:pStyle w:val="ListNumberSub"/>
      <w:lvlText w:val="%1."/>
      <w:lvlJc w:val="left"/>
      <w:pPr>
        <w:ind w:left="2160" w:hanging="360"/>
      </w:pPr>
    </w:lvl>
    <w:lvl w:ilvl="1" w:tplc="10090019" w:tentative="1">
      <w:start w:val="1"/>
      <w:numFmt w:val="lowerLetter"/>
      <w:lvlText w:val="%2."/>
      <w:lvlJc w:val="left"/>
      <w:pPr>
        <w:ind w:left="2880" w:hanging="360"/>
      </w:pPr>
    </w:lvl>
    <w:lvl w:ilvl="2" w:tplc="1009001B" w:tentative="1">
      <w:start w:val="1"/>
      <w:numFmt w:val="lowerRoman"/>
      <w:lvlText w:val="%3."/>
      <w:lvlJc w:val="right"/>
      <w:pPr>
        <w:ind w:left="3600" w:hanging="180"/>
      </w:pPr>
    </w:lvl>
    <w:lvl w:ilvl="3" w:tplc="1009000F" w:tentative="1">
      <w:start w:val="1"/>
      <w:numFmt w:val="decimal"/>
      <w:lvlText w:val="%4."/>
      <w:lvlJc w:val="left"/>
      <w:pPr>
        <w:ind w:left="4320" w:hanging="360"/>
      </w:pPr>
    </w:lvl>
    <w:lvl w:ilvl="4" w:tplc="10090019" w:tentative="1">
      <w:start w:val="1"/>
      <w:numFmt w:val="lowerLetter"/>
      <w:lvlText w:val="%5."/>
      <w:lvlJc w:val="left"/>
      <w:pPr>
        <w:ind w:left="5040" w:hanging="360"/>
      </w:pPr>
    </w:lvl>
    <w:lvl w:ilvl="5" w:tplc="1009001B" w:tentative="1">
      <w:start w:val="1"/>
      <w:numFmt w:val="lowerRoman"/>
      <w:lvlText w:val="%6."/>
      <w:lvlJc w:val="right"/>
      <w:pPr>
        <w:ind w:left="5760" w:hanging="180"/>
      </w:pPr>
    </w:lvl>
    <w:lvl w:ilvl="6" w:tplc="1009000F" w:tentative="1">
      <w:start w:val="1"/>
      <w:numFmt w:val="decimal"/>
      <w:lvlText w:val="%7."/>
      <w:lvlJc w:val="left"/>
      <w:pPr>
        <w:ind w:left="6480" w:hanging="360"/>
      </w:pPr>
    </w:lvl>
    <w:lvl w:ilvl="7" w:tplc="10090019" w:tentative="1">
      <w:start w:val="1"/>
      <w:numFmt w:val="lowerLetter"/>
      <w:lvlText w:val="%8."/>
      <w:lvlJc w:val="left"/>
      <w:pPr>
        <w:ind w:left="7200" w:hanging="360"/>
      </w:pPr>
    </w:lvl>
    <w:lvl w:ilvl="8" w:tplc="10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5BA46494"/>
    <w:multiLevelType w:val="hybridMultilevel"/>
    <w:tmpl w:val="49665D2C"/>
    <w:lvl w:ilvl="0" w:tplc="C1C661C0">
      <w:start w:val="1"/>
      <w:numFmt w:val="bullet"/>
      <w:pStyle w:val="Box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63799F"/>
    <w:multiLevelType w:val="multilevel"/>
    <w:tmpl w:val="48401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017330"/>
    <w:multiLevelType w:val="hybridMultilevel"/>
    <w:tmpl w:val="4AB0B80C"/>
    <w:lvl w:ilvl="0" w:tplc="4618622C">
      <w:start w:val="1"/>
      <w:numFmt w:val="bullet"/>
      <w:pStyle w:val="List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25203AD"/>
    <w:multiLevelType w:val="hybridMultilevel"/>
    <w:tmpl w:val="88C8E6E2"/>
    <w:lvl w:ilvl="0" w:tplc="79CC0074">
      <w:start w:val="1"/>
      <w:numFmt w:val="decimal"/>
      <w:pStyle w:val="TableListNumbered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295794"/>
    <w:multiLevelType w:val="multilevel"/>
    <w:tmpl w:val="706E9F88"/>
    <w:numStyleLink w:val="ChapterNumbering"/>
  </w:abstractNum>
  <w:num w:numId="1" w16cid:durableId="1433671816">
    <w:abstractNumId w:val="13"/>
  </w:num>
  <w:num w:numId="2" w16cid:durableId="385304103">
    <w:abstractNumId w:val="24"/>
  </w:num>
  <w:num w:numId="3" w16cid:durableId="1701390650">
    <w:abstractNumId w:val="27"/>
  </w:num>
  <w:num w:numId="4" w16cid:durableId="563373197">
    <w:abstractNumId w:val="18"/>
  </w:num>
  <w:num w:numId="5" w16cid:durableId="44761907">
    <w:abstractNumId w:val="25"/>
  </w:num>
  <w:num w:numId="6" w16cid:durableId="1101072290">
    <w:abstractNumId w:val="17"/>
  </w:num>
  <w:num w:numId="7" w16cid:durableId="1629897676">
    <w:abstractNumId w:val="22"/>
  </w:num>
  <w:num w:numId="8" w16cid:durableId="650138380">
    <w:abstractNumId w:val="28"/>
  </w:num>
  <w:num w:numId="9" w16cid:durableId="2021807744">
    <w:abstractNumId w:val="21"/>
  </w:num>
  <w:num w:numId="10" w16cid:durableId="716858717">
    <w:abstractNumId w:val="15"/>
  </w:num>
  <w:num w:numId="11" w16cid:durableId="344014094">
    <w:abstractNumId w:val="11"/>
  </w:num>
  <w:num w:numId="12" w16cid:durableId="1995179777">
    <w:abstractNumId w:val="16"/>
  </w:num>
  <w:num w:numId="13" w16cid:durableId="2136212814">
    <w:abstractNumId w:val="29"/>
  </w:num>
  <w:num w:numId="14" w16cid:durableId="1485704533">
    <w:abstractNumId w:val="0"/>
  </w:num>
  <w:num w:numId="15" w16cid:durableId="1716389067">
    <w:abstractNumId w:val="23"/>
  </w:num>
  <w:num w:numId="16" w16cid:durableId="1674796596">
    <w:abstractNumId w:val="20"/>
  </w:num>
  <w:num w:numId="17" w16cid:durableId="1287201358">
    <w:abstractNumId w:val="14"/>
  </w:num>
  <w:num w:numId="18" w16cid:durableId="1322153999">
    <w:abstractNumId w:val="26"/>
  </w:num>
  <w:num w:numId="19" w16cid:durableId="707990437">
    <w:abstractNumId w:val="19"/>
  </w:num>
  <w:num w:numId="20" w16cid:durableId="1623224321">
    <w:abstractNumId w:val="12"/>
  </w:num>
  <w:num w:numId="21" w16cid:durableId="412246127">
    <w:abstractNumId w:val="10"/>
  </w:num>
  <w:num w:numId="22" w16cid:durableId="485321540">
    <w:abstractNumId w:val="8"/>
  </w:num>
  <w:num w:numId="23" w16cid:durableId="1226140440">
    <w:abstractNumId w:val="7"/>
  </w:num>
  <w:num w:numId="24" w16cid:durableId="382292197">
    <w:abstractNumId w:val="6"/>
  </w:num>
  <w:num w:numId="25" w16cid:durableId="404499672">
    <w:abstractNumId w:val="5"/>
  </w:num>
  <w:num w:numId="26" w16cid:durableId="16781154">
    <w:abstractNumId w:val="9"/>
  </w:num>
  <w:num w:numId="27" w16cid:durableId="2130582306">
    <w:abstractNumId w:val="4"/>
  </w:num>
  <w:num w:numId="28" w16cid:durableId="1206410977">
    <w:abstractNumId w:val="3"/>
  </w:num>
  <w:num w:numId="29" w16cid:durableId="2091075880">
    <w:abstractNumId w:val="2"/>
  </w:num>
  <w:num w:numId="30" w16cid:durableId="2137330984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bordersDoNotSurroundHeader/>
  <w:bordersDoNotSurroundFooter/>
  <w:activeWritingStyle w:appName="MSWord" w:lang="en-CA" w:vendorID="64" w:dllVersion="0" w:nlCheck="1" w:checkStyle="0"/>
  <w:activeWritingStyle w:appName="MSWord" w:lang="en-US" w:vendorID="64" w:dllVersion="4096" w:nlCheck="1" w:checkStyle="0"/>
  <w:activeWritingStyle w:appName="MSWord" w:lang="en-CA" w:vendorID="64" w:dllVersion="4096" w:nlCheck="1" w:checkStyle="0"/>
  <w:attachedTemplate r:id="rId1"/>
  <w:linkStyle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stylePaneSortMethod w:val="0000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ABD"/>
    <w:rsid w:val="000062FF"/>
    <w:rsid w:val="0001390B"/>
    <w:rsid w:val="00013A0F"/>
    <w:rsid w:val="00015785"/>
    <w:rsid w:val="000251C2"/>
    <w:rsid w:val="00026A3C"/>
    <w:rsid w:val="00027719"/>
    <w:rsid w:val="00032AFB"/>
    <w:rsid w:val="000337BA"/>
    <w:rsid w:val="000338B0"/>
    <w:rsid w:val="00035713"/>
    <w:rsid w:val="00043FFF"/>
    <w:rsid w:val="00044C60"/>
    <w:rsid w:val="0004657E"/>
    <w:rsid w:val="0004696A"/>
    <w:rsid w:val="0005012C"/>
    <w:rsid w:val="00052436"/>
    <w:rsid w:val="00053E72"/>
    <w:rsid w:val="0005506E"/>
    <w:rsid w:val="00057F86"/>
    <w:rsid w:val="0006127C"/>
    <w:rsid w:val="000622F6"/>
    <w:rsid w:val="000667BA"/>
    <w:rsid w:val="000711B8"/>
    <w:rsid w:val="00071727"/>
    <w:rsid w:val="0007352C"/>
    <w:rsid w:val="000775C2"/>
    <w:rsid w:val="00077AD8"/>
    <w:rsid w:val="00080824"/>
    <w:rsid w:val="00086568"/>
    <w:rsid w:val="000934C9"/>
    <w:rsid w:val="00093911"/>
    <w:rsid w:val="00094EDE"/>
    <w:rsid w:val="000A7A0A"/>
    <w:rsid w:val="000B0A4A"/>
    <w:rsid w:val="000B6D77"/>
    <w:rsid w:val="000C187B"/>
    <w:rsid w:val="000C29EB"/>
    <w:rsid w:val="000C3488"/>
    <w:rsid w:val="000C4DBF"/>
    <w:rsid w:val="000C5036"/>
    <w:rsid w:val="000E23FE"/>
    <w:rsid w:val="000E291C"/>
    <w:rsid w:val="000E7CB5"/>
    <w:rsid w:val="000F118A"/>
    <w:rsid w:val="000F14AB"/>
    <w:rsid w:val="000F70F5"/>
    <w:rsid w:val="000F719F"/>
    <w:rsid w:val="00107966"/>
    <w:rsid w:val="00110424"/>
    <w:rsid w:val="00110B5C"/>
    <w:rsid w:val="00112E75"/>
    <w:rsid w:val="00113E0A"/>
    <w:rsid w:val="00122DE8"/>
    <w:rsid w:val="00123638"/>
    <w:rsid w:val="00131BCD"/>
    <w:rsid w:val="00133123"/>
    <w:rsid w:val="0013714E"/>
    <w:rsid w:val="001435B6"/>
    <w:rsid w:val="00147C28"/>
    <w:rsid w:val="001506B3"/>
    <w:rsid w:val="001549E3"/>
    <w:rsid w:val="0015557B"/>
    <w:rsid w:val="0017571A"/>
    <w:rsid w:val="00176833"/>
    <w:rsid w:val="00176BE2"/>
    <w:rsid w:val="001862DB"/>
    <w:rsid w:val="00196CDD"/>
    <w:rsid w:val="001A00A3"/>
    <w:rsid w:val="001A12D4"/>
    <w:rsid w:val="001A6DE7"/>
    <w:rsid w:val="001B498E"/>
    <w:rsid w:val="001B64F2"/>
    <w:rsid w:val="001B66C5"/>
    <w:rsid w:val="001C33D9"/>
    <w:rsid w:val="001C4586"/>
    <w:rsid w:val="001C72D3"/>
    <w:rsid w:val="001D0557"/>
    <w:rsid w:val="001D1FC4"/>
    <w:rsid w:val="001E0123"/>
    <w:rsid w:val="001E025F"/>
    <w:rsid w:val="001E17DB"/>
    <w:rsid w:val="001E211C"/>
    <w:rsid w:val="001E24F0"/>
    <w:rsid w:val="001E4986"/>
    <w:rsid w:val="001E73F6"/>
    <w:rsid w:val="001F00C3"/>
    <w:rsid w:val="001F5882"/>
    <w:rsid w:val="001F720A"/>
    <w:rsid w:val="001F79DD"/>
    <w:rsid w:val="0020456C"/>
    <w:rsid w:val="0020599A"/>
    <w:rsid w:val="0020674F"/>
    <w:rsid w:val="0021177D"/>
    <w:rsid w:val="002144B4"/>
    <w:rsid w:val="002147BC"/>
    <w:rsid w:val="00217DAE"/>
    <w:rsid w:val="0022057D"/>
    <w:rsid w:val="002240FC"/>
    <w:rsid w:val="00224195"/>
    <w:rsid w:val="00227396"/>
    <w:rsid w:val="002334CD"/>
    <w:rsid w:val="002344F6"/>
    <w:rsid w:val="0023524F"/>
    <w:rsid w:val="00240A33"/>
    <w:rsid w:val="00241E83"/>
    <w:rsid w:val="00242BEC"/>
    <w:rsid w:val="00243174"/>
    <w:rsid w:val="00246E16"/>
    <w:rsid w:val="002526D6"/>
    <w:rsid w:val="002550CC"/>
    <w:rsid w:val="002566A8"/>
    <w:rsid w:val="002859D4"/>
    <w:rsid w:val="00295F10"/>
    <w:rsid w:val="002A3BF5"/>
    <w:rsid w:val="002A41E6"/>
    <w:rsid w:val="002A5CBE"/>
    <w:rsid w:val="002A6483"/>
    <w:rsid w:val="002A6D62"/>
    <w:rsid w:val="002B0301"/>
    <w:rsid w:val="002B1A69"/>
    <w:rsid w:val="002B4897"/>
    <w:rsid w:val="002C0783"/>
    <w:rsid w:val="002C0D80"/>
    <w:rsid w:val="002C52AD"/>
    <w:rsid w:val="002C6237"/>
    <w:rsid w:val="002C7F1F"/>
    <w:rsid w:val="002D1A1E"/>
    <w:rsid w:val="002D3550"/>
    <w:rsid w:val="002D7706"/>
    <w:rsid w:val="002E5B13"/>
    <w:rsid w:val="002F5749"/>
    <w:rsid w:val="0030255A"/>
    <w:rsid w:val="00305E4C"/>
    <w:rsid w:val="00311803"/>
    <w:rsid w:val="0031369A"/>
    <w:rsid w:val="00315822"/>
    <w:rsid w:val="003175F6"/>
    <w:rsid w:val="00317A3A"/>
    <w:rsid w:val="003203B1"/>
    <w:rsid w:val="003251EA"/>
    <w:rsid w:val="00327BBA"/>
    <w:rsid w:val="00332C96"/>
    <w:rsid w:val="003345E1"/>
    <w:rsid w:val="0034529B"/>
    <w:rsid w:val="00346FA5"/>
    <w:rsid w:val="0035500B"/>
    <w:rsid w:val="003562F5"/>
    <w:rsid w:val="00361247"/>
    <w:rsid w:val="00361659"/>
    <w:rsid w:val="00363101"/>
    <w:rsid w:val="0036522B"/>
    <w:rsid w:val="00365337"/>
    <w:rsid w:val="003658CD"/>
    <w:rsid w:val="00365995"/>
    <w:rsid w:val="00365E20"/>
    <w:rsid w:val="003669A4"/>
    <w:rsid w:val="00366FA4"/>
    <w:rsid w:val="00367B4B"/>
    <w:rsid w:val="00372150"/>
    <w:rsid w:val="00372E23"/>
    <w:rsid w:val="00374719"/>
    <w:rsid w:val="00375BC0"/>
    <w:rsid w:val="00381CF1"/>
    <w:rsid w:val="00390955"/>
    <w:rsid w:val="00392B0A"/>
    <w:rsid w:val="00395B9E"/>
    <w:rsid w:val="003A064A"/>
    <w:rsid w:val="003A3EF8"/>
    <w:rsid w:val="003A50D7"/>
    <w:rsid w:val="003B5A44"/>
    <w:rsid w:val="003B5D4D"/>
    <w:rsid w:val="003B7C77"/>
    <w:rsid w:val="003C2061"/>
    <w:rsid w:val="003C693E"/>
    <w:rsid w:val="003D488F"/>
    <w:rsid w:val="003D5202"/>
    <w:rsid w:val="003D6DE4"/>
    <w:rsid w:val="003D747E"/>
    <w:rsid w:val="003E0F89"/>
    <w:rsid w:val="003E1373"/>
    <w:rsid w:val="003E14B9"/>
    <w:rsid w:val="003E3322"/>
    <w:rsid w:val="003E5991"/>
    <w:rsid w:val="003E599B"/>
    <w:rsid w:val="003F1CE6"/>
    <w:rsid w:val="00400E94"/>
    <w:rsid w:val="004034AA"/>
    <w:rsid w:val="004058D0"/>
    <w:rsid w:val="00405A03"/>
    <w:rsid w:val="004071DB"/>
    <w:rsid w:val="00416DCB"/>
    <w:rsid w:val="00417DD9"/>
    <w:rsid w:val="004201DB"/>
    <w:rsid w:val="004206BB"/>
    <w:rsid w:val="00440082"/>
    <w:rsid w:val="004402EF"/>
    <w:rsid w:val="00443862"/>
    <w:rsid w:val="0044402D"/>
    <w:rsid w:val="004447CD"/>
    <w:rsid w:val="00447693"/>
    <w:rsid w:val="00450716"/>
    <w:rsid w:val="004517BC"/>
    <w:rsid w:val="004538CA"/>
    <w:rsid w:val="00463BEA"/>
    <w:rsid w:val="00467ABD"/>
    <w:rsid w:val="00467FAB"/>
    <w:rsid w:val="00470D3B"/>
    <w:rsid w:val="00472501"/>
    <w:rsid w:val="0047597D"/>
    <w:rsid w:val="00476611"/>
    <w:rsid w:val="00481771"/>
    <w:rsid w:val="00481D42"/>
    <w:rsid w:val="00482052"/>
    <w:rsid w:val="00482144"/>
    <w:rsid w:val="00486016"/>
    <w:rsid w:val="00487DA8"/>
    <w:rsid w:val="00490895"/>
    <w:rsid w:val="004970AD"/>
    <w:rsid w:val="004A0FEF"/>
    <w:rsid w:val="004A111C"/>
    <w:rsid w:val="004A4C8E"/>
    <w:rsid w:val="004B0722"/>
    <w:rsid w:val="004B1D1D"/>
    <w:rsid w:val="004B2A94"/>
    <w:rsid w:val="004B4921"/>
    <w:rsid w:val="004B6F2A"/>
    <w:rsid w:val="004B7AB9"/>
    <w:rsid w:val="004C2396"/>
    <w:rsid w:val="004C7002"/>
    <w:rsid w:val="004C738E"/>
    <w:rsid w:val="004D08A3"/>
    <w:rsid w:val="004D4BB9"/>
    <w:rsid w:val="004F3FC9"/>
    <w:rsid w:val="004F7C05"/>
    <w:rsid w:val="0050058C"/>
    <w:rsid w:val="005056A5"/>
    <w:rsid w:val="00506CE0"/>
    <w:rsid w:val="0051294E"/>
    <w:rsid w:val="0052787B"/>
    <w:rsid w:val="0053177C"/>
    <w:rsid w:val="0053617B"/>
    <w:rsid w:val="00537277"/>
    <w:rsid w:val="00537F3B"/>
    <w:rsid w:val="00542141"/>
    <w:rsid w:val="00542256"/>
    <w:rsid w:val="005425C3"/>
    <w:rsid w:val="0056183F"/>
    <w:rsid w:val="00564355"/>
    <w:rsid w:val="005815A2"/>
    <w:rsid w:val="00590B87"/>
    <w:rsid w:val="005921CC"/>
    <w:rsid w:val="005A540F"/>
    <w:rsid w:val="005B0DE0"/>
    <w:rsid w:val="005B3B2F"/>
    <w:rsid w:val="005B6575"/>
    <w:rsid w:val="005C0697"/>
    <w:rsid w:val="005C235D"/>
    <w:rsid w:val="005C6541"/>
    <w:rsid w:val="005C6B82"/>
    <w:rsid w:val="005C7488"/>
    <w:rsid w:val="005D7B00"/>
    <w:rsid w:val="005E0479"/>
    <w:rsid w:val="005E2D6A"/>
    <w:rsid w:val="005E6C7C"/>
    <w:rsid w:val="005F0095"/>
    <w:rsid w:val="005F723C"/>
    <w:rsid w:val="006016B6"/>
    <w:rsid w:val="0060703D"/>
    <w:rsid w:val="00612294"/>
    <w:rsid w:val="00613CDB"/>
    <w:rsid w:val="00615381"/>
    <w:rsid w:val="0061736D"/>
    <w:rsid w:val="00617CC3"/>
    <w:rsid w:val="00622ECD"/>
    <w:rsid w:val="00626EFB"/>
    <w:rsid w:val="0064266A"/>
    <w:rsid w:val="00643DED"/>
    <w:rsid w:val="00651D8F"/>
    <w:rsid w:val="00652848"/>
    <w:rsid w:val="006544D9"/>
    <w:rsid w:val="00657AC8"/>
    <w:rsid w:val="00657ED5"/>
    <w:rsid w:val="0066266A"/>
    <w:rsid w:val="00662943"/>
    <w:rsid w:val="00671281"/>
    <w:rsid w:val="0067441B"/>
    <w:rsid w:val="00676E67"/>
    <w:rsid w:val="00682266"/>
    <w:rsid w:val="00682513"/>
    <w:rsid w:val="00691FAB"/>
    <w:rsid w:val="006929B8"/>
    <w:rsid w:val="006944F2"/>
    <w:rsid w:val="006A08DE"/>
    <w:rsid w:val="006A0D4C"/>
    <w:rsid w:val="006B7B30"/>
    <w:rsid w:val="006C0469"/>
    <w:rsid w:val="006C0728"/>
    <w:rsid w:val="006C0B9C"/>
    <w:rsid w:val="006C4191"/>
    <w:rsid w:val="006C5716"/>
    <w:rsid w:val="006C5960"/>
    <w:rsid w:val="006C6D24"/>
    <w:rsid w:val="006C78BE"/>
    <w:rsid w:val="006C7E1D"/>
    <w:rsid w:val="006D1A30"/>
    <w:rsid w:val="006D50A5"/>
    <w:rsid w:val="006E19DE"/>
    <w:rsid w:val="006E2076"/>
    <w:rsid w:val="006E3B6D"/>
    <w:rsid w:val="006E4A62"/>
    <w:rsid w:val="006E4E4F"/>
    <w:rsid w:val="006E7E5E"/>
    <w:rsid w:val="0070020A"/>
    <w:rsid w:val="0070241D"/>
    <w:rsid w:val="0070439E"/>
    <w:rsid w:val="0071206E"/>
    <w:rsid w:val="007145A7"/>
    <w:rsid w:val="00715B75"/>
    <w:rsid w:val="00715C66"/>
    <w:rsid w:val="00716BA2"/>
    <w:rsid w:val="00717DFA"/>
    <w:rsid w:val="007238EB"/>
    <w:rsid w:val="00730B5D"/>
    <w:rsid w:val="00730B77"/>
    <w:rsid w:val="00731434"/>
    <w:rsid w:val="00733799"/>
    <w:rsid w:val="0073414B"/>
    <w:rsid w:val="0073437F"/>
    <w:rsid w:val="007355AA"/>
    <w:rsid w:val="007356C2"/>
    <w:rsid w:val="00742939"/>
    <w:rsid w:val="007437B5"/>
    <w:rsid w:val="007450FA"/>
    <w:rsid w:val="00745C17"/>
    <w:rsid w:val="00750B65"/>
    <w:rsid w:val="0075103F"/>
    <w:rsid w:val="00751435"/>
    <w:rsid w:val="00761CC4"/>
    <w:rsid w:val="00762C75"/>
    <w:rsid w:val="007632D2"/>
    <w:rsid w:val="00764367"/>
    <w:rsid w:val="007743B3"/>
    <w:rsid w:val="00783976"/>
    <w:rsid w:val="00785E73"/>
    <w:rsid w:val="007A02E7"/>
    <w:rsid w:val="007A4E19"/>
    <w:rsid w:val="007A6F01"/>
    <w:rsid w:val="007C12BF"/>
    <w:rsid w:val="007C14A2"/>
    <w:rsid w:val="007C4313"/>
    <w:rsid w:val="007D2CFA"/>
    <w:rsid w:val="007D4E22"/>
    <w:rsid w:val="007D72AB"/>
    <w:rsid w:val="007E15D6"/>
    <w:rsid w:val="007E5956"/>
    <w:rsid w:val="007E5E1E"/>
    <w:rsid w:val="007E6260"/>
    <w:rsid w:val="007E645A"/>
    <w:rsid w:val="007F0435"/>
    <w:rsid w:val="007F0869"/>
    <w:rsid w:val="007F2153"/>
    <w:rsid w:val="00804A89"/>
    <w:rsid w:val="008052EE"/>
    <w:rsid w:val="00806332"/>
    <w:rsid w:val="00806878"/>
    <w:rsid w:val="008111FE"/>
    <w:rsid w:val="008160F9"/>
    <w:rsid w:val="00816750"/>
    <w:rsid w:val="00820E35"/>
    <w:rsid w:val="0082136E"/>
    <w:rsid w:val="008216C9"/>
    <w:rsid w:val="0082602F"/>
    <w:rsid w:val="00827DEF"/>
    <w:rsid w:val="00830E4B"/>
    <w:rsid w:val="00832FE1"/>
    <w:rsid w:val="00833DD2"/>
    <w:rsid w:val="00840668"/>
    <w:rsid w:val="00840C92"/>
    <w:rsid w:val="00841DE8"/>
    <w:rsid w:val="00843258"/>
    <w:rsid w:val="0084557D"/>
    <w:rsid w:val="00853781"/>
    <w:rsid w:val="00855038"/>
    <w:rsid w:val="0085646C"/>
    <w:rsid w:val="0085795C"/>
    <w:rsid w:val="00862650"/>
    <w:rsid w:val="00864068"/>
    <w:rsid w:val="00870319"/>
    <w:rsid w:val="008707C4"/>
    <w:rsid w:val="00873972"/>
    <w:rsid w:val="008756F7"/>
    <w:rsid w:val="0088465E"/>
    <w:rsid w:val="00887377"/>
    <w:rsid w:val="008912EA"/>
    <w:rsid w:val="00897027"/>
    <w:rsid w:val="008A02D2"/>
    <w:rsid w:val="008A6550"/>
    <w:rsid w:val="008A6644"/>
    <w:rsid w:val="008B0201"/>
    <w:rsid w:val="008B7FAB"/>
    <w:rsid w:val="008C40D2"/>
    <w:rsid w:val="008C4402"/>
    <w:rsid w:val="008C5F46"/>
    <w:rsid w:val="008D25A2"/>
    <w:rsid w:val="008D429A"/>
    <w:rsid w:val="008D733E"/>
    <w:rsid w:val="008E14B1"/>
    <w:rsid w:val="008E3F5E"/>
    <w:rsid w:val="008F2055"/>
    <w:rsid w:val="008F39BA"/>
    <w:rsid w:val="008F3B3D"/>
    <w:rsid w:val="008F408C"/>
    <w:rsid w:val="008F47F3"/>
    <w:rsid w:val="008F5D0D"/>
    <w:rsid w:val="008F6006"/>
    <w:rsid w:val="008F740F"/>
    <w:rsid w:val="009001D3"/>
    <w:rsid w:val="00904342"/>
    <w:rsid w:val="0090456C"/>
    <w:rsid w:val="00904D9B"/>
    <w:rsid w:val="009109BE"/>
    <w:rsid w:val="00915049"/>
    <w:rsid w:val="009154C6"/>
    <w:rsid w:val="00916D35"/>
    <w:rsid w:val="00924579"/>
    <w:rsid w:val="00925C5B"/>
    <w:rsid w:val="00930C50"/>
    <w:rsid w:val="00933ABB"/>
    <w:rsid w:val="00935357"/>
    <w:rsid w:val="00935A75"/>
    <w:rsid w:val="0094246A"/>
    <w:rsid w:val="00944D4F"/>
    <w:rsid w:val="00945D9B"/>
    <w:rsid w:val="0094655E"/>
    <w:rsid w:val="00946994"/>
    <w:rsid w:val="00955C66"/>
    <w:rsid w:val="009564B5"/>
    <w:rsid w:val="009567D8"/>
    <w:rsid w:val="00956DBD"/>
    <w:rsid w:val="009603A7"/>
    <w:rsid w:val="0096212C"/>
    <w:rsid w:val="009641CC"/>
    <w:rsid w:val="00965C70"/>
    <w:rsid w:val="009678A0"/>
    <w:rsid w:val="00967DE5"/>
    <w:rsid w:val="009701B8"/>
    <w:rsid w:val="0097167B"/>
    <w:rsid w:val="00974F08"/>
    <w:rsid w:val="00982443"/>
    <w:rsid w:val="0098334B"/>
    <w:rsid w:val="00984C3D"/>
    <w:rsid w:val="009852B3"/>
    <w:rsid w:val="009923A2"/>
    <w:rsid w:val="009931C8"/>
    <w:rsid w:val="009A19EF"/>
    <w:rsid w:val="009A3B37"/>
    <w:rsid w:val="009B1EF8"/>
    <w:rsid w:val="009B2041"/>
    <w:rsid w:val="009B42D3"/>
    <w:rsid w:val="009B531B"/>
    <w:rsid w:val="009C6925"/>
    <w:rsid w:val="009D45B8"/>
    <w:rsid w:val="009E27BB"/>
    <w:rsid w:val="009E4AEE"/>
    <w:rsid w:val="009E4B52"/>
    <w:rsid w:val="009E51C3"/>
    <w:rsid w:val="009F1B4C"/>
    <w:rsid w:val="009F4407"/>
    <w:rsid w:val="00A01D6E"/>
    <w:rsid w:val="00A02E74"/>
    <w:rsid w:val="00A0695F"/>
    <w:rsid w:val="00A12A1C"/>
    <w:rsid w:val="00A14A3B"/>
    <w:rsid w:val="00A21298"/>
    <w:rsid w:val="00A22A11"/>
    <w:rsid w:val="00A23CA6"/>
    <w:rsid w:val="00A32287"/>
    <w:rsid w:val="00A35550"/>
    <w:rsid w:val="00A35F53"/>
    <w:rsid w:val="00A406BF"/>
    <w:rsid w:val="00A4094E"/>
    <w:rsid w:val="00A57A54"/>
    <w:rsid w:val="00A620E4"/>
    <w:rsid w:val="00A65E5D"/>
    <w:rsid w:val="00A672A1"/>
    <w:rsid w:val="00A70814"/>
    <w:rsid w:val="00A74546"/>
    <w:rsid w:val="00A7500C"/>
    <w:rsid w:val="00A76BD2"/>
    <w:rsid w:val="00A7736F"/>
    <w:rsid w:val="00A775E4"/>
    <w:rsid w:val="00A77747"/>
    <w:rsid w:val="00A818AB"/>
    <w:rsid w:val="00A818B7"/>
    <w:rsid w:val="00A818F1"/>
    <w:rsid w:val="00A82095"/>
    <w:rsid w:val="00A82261"/>
    <w:rsid w:val="00A82E6D"/>
    <w:rsid w:val="00A83EAC"/>
    <w:rsid w:val="00A84032"/>
    <w:rsid w:val="00A87FF1"/>
    <w:rsid w:val="00A92356"/>
    <w:rsid w:val="00A9693A"/>
    <w:rsid w:val="00A97FEF"/>
    <w:rsid w:val="00AA666B"/>
    <w:rsid w:val="00AB165C"/>
    <w:rsid w:val="00AB6123"/>
    <w:rsid w:val="00AB69A0"/>
    <w:rsid w:val="00AC4070"/>
    <w:rsid w:val="00AC67B5"/>
    <w:rsid w:val="00AD0472"/>
    <w:rsid w:val="00AE3B2B"/>
    <w:rsid w:val="00AF7569"/>
    <w:rsid w:val="00B00771"/>
    <w:rsid w:val="00B00DB7"/>
    <w:rsid w:val="00B0113E"/>
    <w:rsid w:val="00B01F5F"/>
    <w:rsid w:val="00B023B3"/>
    <w:rsid w:val="00B0287C"/>
    <w:rsid w:val="00B05E69"/>
    <w:rsid w:val="00B118BA"/>
    <w:rsid w:val="00B14DBB"/>
    <w:rsid w:val="00B161CA"/>
    <w:rsid w:val="00B23CB3"/>
    <w:rsid w:val="00B259E3"/>
    <w:rsid w:val="00B25E4D"/>
    <w:rsid w:val="00B274E2"/>
    <w:rsid w:val="00B30CF5"/>
    <w:rsid w:val="00B30EB7"/>
    <w:rsid w:val="00B31E41"/>
    <w:rsid w:val="00B3321B"/>
    <w:rsid w:val="00B335CC"/>
    <w:rsid w:val="00B36EDF"/>
    <w:rsid w:val="00B37E12"/>
    <w:rsid w:val="00B45496"/>
    <w:rsid w:val="00B52F47"/>
    <w:rsid w:val="00B5352A"/>
    <w:rsid w:val="00B5535B"/>
    <w:rsid w:val="00B62AA2"/>
    <w:rsid w:val="00B65488"/>
    <w:rsid w:val="00B74DB2"/>
    <w:rsid w:val="00B74E83"/>
    <w:rsid w:val="00B762C5"/>
    <w:rsid w:val="00B77D63"/>
    <w:rsid w:val="00B83836"/>
    <w:rsid w:val="00B863E7"/>
    <w:rsid w:val="00B92BF5"/>
    <w:rsid w:val="00B92F52"/>
    <w:rsid w:val="00B930D7"/>
    <w:rsid w:val="00B96D51"/>
    <w:rsid w:val="00B97083"/>
    <w:rsid w:val="00B974C0"/>
    <w:rsid w:val="00BA3B7C"/>
    <w:rsid w:val="00BA5FAF"/>
    <w:rsid w:val="00BB3999"/>
    <w:rsid w:val="00BB692D"/>
    <w:rsid w:val="00BC030B"/>
    <w:rsid w:val="00BC1003"/>
    <w:rsid w:val="00BC1F31"/>
    <w:rsid w:val="00BE493A"/>
    <w:rsid w:val="00BF0663"/>
    <w:rsid w:val="00BF0CBA"/>
    <w:rsid w:val="00C02E85"/>
    <w:rsid w:val="00C032D3"/>
    <w:rsid w:val="00C03EFE"/>
    <w:rsid w:val="00C03F26"/>
    <w:rsid w:val="00C065C7"/>
    <w:rsid w:val="00C12E1F"/>
    <w:rsid w:val="00C13DFC"/>
    <w:rsid w:val="00C15827"/>
    <w:rsid w:val="00C21216"/>
    <w:rsid w:val="00C24F13"/>
    <w:rsid w:val="00C2624C"/>
    <w:rsid w:val="00C34375"/>
    <w:rsid w:val="00C3481B"/>
    <w:rsid w:val="00C34C51"/>
    <w:rsid w:val="00C34DD8"/>
    <w:rsid w:val="00C41485"/>
    <w:rsid w:val="00C41558"/>
    <w:rsid w:val="00C41620"/>
    <w:rsid w:val="00C476ED"/>
    <w:rsid w:val="00C50801"/>
    <w:rsid w:val="00C5593A"/>
    <w:rsid w:val="00C6086F"/>
    <w:rsid w:val="00C61D2D"/>
    <w:rsid w:val="00C62B55"/>
    <w:rsid w:val="00C66FB1"/>
    <w:rsid w:val="00C72332"/>
    <w:rsid w:val="00C7299D"/>
    <w:rsid w:val="00C741AB"/>
    <w:rsid w:val="00C772AA"/>
    <w:rsid w:val="00C8113A"/>
    <w:rsid w:val="00C82A73"/>
    <w:rsid w:val="00C85F9F"/>
    <w:rsid w:val="00CA2AD1"/>
    <w:rsid w:val="00CA407F"/>
    <w:rsid w:val="00CA4F4D"/>
    <w:rsid w:val="00CA69C7"/>
    <w:rsid w:val="00CA6B99"/>
    <w:rsid w:val="00CB0601"/>
    <w:rsid w:val="00CB0816"/>
    <w:rsid w:val="00CB463D"/>
    <w:rsid w:val="00CC30AB"/>
    <w:rsid w:val="00CC58BE"/>
    <w:rsid w:val="00CC73C0"/>
    <w:rsid w:val="00CD1F8C"/>
    <w:rsid w:val="00CD6BEF"/>
    <w:rsid w:val="00CE3589"/>
    <w:rsid w:val="00CE69F4"/>
    <w:rsid w:val="00CF1C65"/>
    <w:rsid w:val="00CF30A5"/>
    <w:rsid w:val="00CF3F4A"/>
    <w:rsid w:val="00D06BFE"/>
    <w:rsid w:val="00D07795"/>
    <w:rsid w:val="00D12293"/>
    <w:rsid w:val="00D12AF8"/>
    <w:rsid w:val="00D14A5E"/>
    <w:rsid w:val="00D162C5"/>
    <w:rsid w:val="00D168F3"/>
    <w:rsid w:val="00D178EF"/>
    <w:rsid w:val="00D17AE5"/>
    <w:rsid w:val="00D2035D"/>
    <w:rsid w:val="00D2320E"/>
    <w:rsid w:val="00D27F67"/>
    <w:rsid w:val="00D30D53"/>
    <w:rsid w:val="00D310FF"/>
    <w:rsid w:val="00D379EA"/>
    <w:rsid w:val="00D37E38"/>
    <w:rsid w:val="00D42C6A"/>
    <w:rsid w:val="00D43395"/>
    <w:rsid w:val="00D52794"/>
    <w:rsid w:val="00D535B5"/>
    <w:rsid w:val="00D5656A"/>
    <w:rsid w:val="00D56E3B"/>
    <w:rsid w:val="00D57AB3"/>
    <w:rsid w:val="00D60E9B"/>
    <w:rsid w:val="00D62983"/>
    <w:rsid w:val="00D658F8"/>
    <w:rsid w:val="00D6667B"/>
    <w:rsid w:val="00D66D93"/>
    <w:rsid w:val="00D71969"/>
    <w:rsid w:val="00D73F8C"/>
    <w:rsid w:val="00D8261A"/>
    <w:rsid w:val="00D83EBB"/>
    <w:rsid w:val="00D85FDB"/>
    <w:rsid w:val="00D86BF0"/>
    <w:rsid w:val="00D87D3A"/>
    <w:rsid w:val="00D97084"/>
    <w:rsid w:val="00D97472"/>
    <w:rsid w:val="00DA0069"/>
    <w:rsid w:val="00DA04A9"/>
    <w:rsid w:val="00DA5D80"/>
    <w:rsid w:val="00DB0D49"/>
    <w:rsid w:val="00DB68B2"/>
    <w:rsid w:val="00DC249C"/>
    <w:rsid w:val="00DC3496"/>
    <w:rsid w:val="00DC4720"/>
    <w:rsid w:val="00DC5E41"/>
    <w:rsid w:val="00DC7ABF"/>
    <w:rsid w:val="00DD07D5"/>
    <w:rsid w:val="00DE0447"/>
    <w:rsid w:val="00DE1057"/>
    <w:rsid w:val="00DE163C"/>
    <w:rsid w:val="00DE7F03"/>
    <w:rsid w:val="00DF0BEB"/>
    <w:rsid w:val="00DF3020"/>
    <w:rsid w:val="00DF377E"/>
    <w:rsid w:val="00DF65F0"/>
    <w:rsid w:val="00DF7836"/>
    <w:rsid w:val="00E03D3D"/>
    <w:rsid w:val="00E056C8"/>
    <w:rsid w:val="00E064DD"/>
    <w:rsid w:val="00E06F5A"/>
    <w:rsid w:val="00E1153F"/>
    <w:rsid w:val="00E143A5"/>
    <w:rsid w:val="00E14AA2"/>
    <w:rsid w:val="00E316ED"/>
    <w:rsid w:val="00E31F54"/>
    <w:rsid w:val="00E334C3"/>
    <w:rsid w:val="00E34FDA"/>
    <w:rsid w:val="00E37BF4"/>
    <w:rsid w:val="00E44F4A"/>
    <w:rsid w:val="00E45D9A"/>
    <w:rsid w:val="00E47399"/>
    <w:rsid w:val="00E61240"/>
    <w:rsid w:val="00E62067"/>
    <w:rsid w:val="00E6249F"/>
    <w:rsid w:val="00E63209"/>
    <w:rsid w:val="00E67EB7"/>
    <w:rsid w:val="00E72FF5"/>
    <w:rsid w:val="00E7382E"/>
    <w:rsid w:val="00E74571"/>
    <w:rsid w:val="00E81C53"/>
    <w:rsid w:val="00E82299"/>
    <w:rsid w:val="00E85570"/>
    <w:rsid w:val="00E9120D"/>
    <w:rsid w:val="00E94888"/>
    <w:rsid w:val="00E94D17"/>
    <w:rsid w:val="00EA27FC"/>
    <w:rsid w:val="00EB023F"/>
    <w:rsid w:val="00EB0D6D"/>
    <w:rsid w:val="00EB1044"/>
    <w:rsid w:val="00EB36E6"/>
    <w:rsid w:val="00EB402C"/>
    <w:rsid w:val="00EB4498"/>
    <w:rsid w:val="00EB6DFA"/>
    <w:rsid w:val="00EB7FD4"/>
    <w:rsid w:val="00EC285A"/>
    <w:rsid w:val="00EC7F00"/>
    <w:rsid w:val="00ED2ED4"/>
    <w:rsid w:val="00ED7E0E"/>
    <w:rsid w:val="00EE23A2"/>
    <w:rsid w:val="00EE60B9"/>
    <w:rsid w:val="00EF3B10"/>
    <w:rsid w:val="00EF5BD8"/>
    <w:rsid w:val="00EF5C8E"/>
    <w:rsid w:val="00EF5F7E"/>
    <w:rsid w:val="00EF6C2B"/>
    <w:rsid w:val="00F00ABC"/>
    <w:rsid w:val="00F0320D"/>
    <w:rsid w:val="00F03A8D"/>
    <w:rsid w:val="00F0701B"/>
    <w:rsid w:val="00F117F3"/>
    <w:rsid w:val="00F17000"/>
    <w:rsid w:val="00F17410"/>
    <w:rsid w:val="00F21AA2"/>
    <w:rsid w:val="00F25C31"/>
    <w:rsid w:val="00F26D50"/>
    <w:rsid w:val="00F30661"/>
    <w:rsid w:val="00F329EF"/>
    <w:rsid w:val="00F3323C"/>
    <w:rsid w:val="00F414D0"/>
    <w:rsid w:val="00F41868"/>
    <w:rsid w:val="00F45D07"/>
    <w:rsid w:val="00F461ED"/>
    <w:rsid w:val="00F55CEC"/>
    <w:rsid w:val="00F57DCE"/>
    <w:rsid w:val="00F66525"/>
    <w:rsid w:val="00F668A2"/>
    <w:rsid w:val="00F670E3"/>
    <w:rsid w:val="00F71AD2"/>
    <w:rsid w:val="00F7366F"/>
    <w:rsid w:val="00F74BA1"/>
    <w:rsid w:val="00F76289"/>
    <w:rsid w:val="00F766EA"/>
    <w:rsid w:val="00F8036A"/>
    <w:rsid w:val="00F825B5"/>
    <w:rsid w:val="00F86640"/>
    <w:rsid w:val="00F871D4"/>
    <w:rsid w:val="00F906BC"/>
    <w:rsid w:val="00F90E03"/>
    <w:rsid w:val="00F9654B"/>
    <w:rsid w:val="00FA0EC9"/>
    <w:rsid w:val="00FA29B4"/>
    <w:rsid w:val="00FA2F4A"/>
    <w:rsid w:val="00FA31CD"/>
    <w:rsid w:val="00FA36FB"/>
    <w:rsid w:val="00FA3C0A"/>
    <w:rsid w:val="00FB0DA0"/>
    <w:rsid w:val="00FC17F6"/>
    <w:rsid w:val="00FC18D9"/>
    <w:rsid w:val="00FC1C23"/>
    <w:rsid w:val="00FD6492"/>
    <w:rsid w:val="00FE300E"/>
    <w:rsid w:val="00FE59AB"/>
    <w:rsid w:val="00FE5EC5"/>
    <w:rsid w:val="00FF1C63"/>
    <w:rsid w:val="00FF2DE3"/>
    <w:rsid w:val="00FF3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9740F2"/>
  <w14:defaultImageDpi w14:val="300"/>
  <w15:docId w15:val="{E75EF6ED-19AE-40C8-BCB2-0282126C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5956"/>
    <w:pPr>
      <w:spacing w:after="200" w:line="276" w:lineRule="auto"/>
    </w:pPr>
    <w:rPr>
      <w:rFonts w:ascii="Times New Roman" w:hAnsi="Times New Roman"/>
      <w:sz w:val="22"/>
      <w:szCs w:val="22"/>
      <w:lang w:val="en-CA" w:eastAsia="en-CA"/>
    </w:rPr>
  </w:style>
  <w:style w:type="paragraph" w:styleId="Heading1">
    <w:name w:val="heading 1"/>
    <w:basedOn w:val="Normal"/>
    <w:link w:val="Heading1Char"/>
    <w:uiPriority w:val="9"/>
    <w:qFormat/>
    <w:rsid w:val="00467ABD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82144"/>
    <w:pPr>
      <w:keepNext/>
      <w:keepLines/>
      <w:numPr>
        <w:ilvl w:val="1"/>
        <w:numId w:val="4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2144"/>
    <w:pPr>
      <w:keepNext/>
      <w:keepLines/>
      <w:numPr>
        <w:ilvl w:val="2"/>
        <w:numId w:val="4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82144"/>
    <w:pPr>
      <w:keepNext/>
      <w:keepLines/>
      <w:numPr>
        <w:ilvl w:val="3"/>
        <w:numId w:val="4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82144"/>
    <w:pPr>
      <w:keepNext/>
      <w:keepLines/>
      <w:numPr>
        <w:ilvl w:val="4"/>
        <w:numId w:val="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2144"/>
    <w:pPr>
      <w:keepNext/>
      <w:keepLines/>
      <w:numPr>
        <w:ilvl w:val="5"/>
        <w:numId w:val="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82144"/>
    <w:pPr>
      <w:keepNext/>
      <w:keepLines/>
      <w:numPr>
        <w:ilvl w:val="6"/>
        <w:numId w:val="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82144"/>
    <w:pPr>
      <w:keepNext/>
      <w:keepLines/>
      <w:numPr>
        <w:ilvl w:val="7"/>
        <w:numId w:val="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82144"/>
    <w:pPr>
      <w:keepNext/>
      <w:keepLines/>
      <w:numPr>
        <w:ilvl w:val="8"/>
        <w:numId w:val="4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8214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CA"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48214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CA" w:eastAsia="en-C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82144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val="en-CA" w:eastAsia="en-C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2144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val="en-CA" w:eastAsia="en-CA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2144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val="en-CA" w:eastAsia="en-CA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214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CA" w:eastAsia="en-CA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2144"/>
    <w:rPr>
      <w:rFonts w:asciiTheme="majorHAnsi" w:eastAsiaTheme="majorEastAsia" w:hAnsiTheme="majorHAnsi" w:cstheme="majorBidi"/>
      <w:color w:val="404040" w:themeColor="text1" w:themeTint="BF"/>
      <w:lang w:val="en-CA" w:eastAsia="en-CA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2144"/>
    <w:rPr>
      <w:rFonts w:asciiTheme="majorHAnsi" w:eastAsiaTheme="majorEastAsia" w:hAnsiTheme="majorHAnsi" w:cstheme="majorBidi"/>
      <w:i/>
      <w:iCs/>
      <w:color w:val="404040" w:themeColor="text1" w:themeTint="BF"/>
      <w:lang w:val="en-CA" w:eastAsia="en-CA"/>
    </w:rPr>
  </w:style>
  <w:style w:type="paragraph" w:customStyle="1" w:styleId="NoParagraphStyle">
    <w:name w:val="[No Paragraph Style]"/>
    <w:rsid w:val="00482144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NewRomanPSMT"/>
      <w:color w:val="000000"/>
      <w:sz w:val="24"/>
      <w:szCs w:val="24"/>
      <w:lang w:eastAsia="en-CA"/>
    </w:rPr>
  </w:style>
  <w:style w:type="paragraph" w:customStyle="1" w:styleId="IndexBody">
    <w:name w:val="IndexBody"/>
    <w:qFormat/>
    <w:rsid w:val="00482144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character" w:customStyle="1" w:styleId="BoldItalic">
    <w:name w:val="BoldItalic"/>
    <w:uiPriority w:val="1"/>
    <w:qFormat/>
    <w:rsid w:val="00482144"/>
    <w:rPr>
      <w:rFonts w:cs="NewBaskervilleEF-Bold"/>
      <w:b/>
      <w:bCs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BodyCustom">
    <w:name w:val="BodyCustom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8000"/>
      <w:lang w:eastAsia="en-CA"/>
    </w:rPr>
  </w:style>
  <w:style w:type="paragraph" w:customStyle="1" w:styleId="IndexHead">
    <w:name w:val="IndexHead"/>
    <w:qFormat/>
    <w:rsid w:val="00482144"/>
    <w:pPr>
      <w:spacing w:before="320" w:after="80"/>
    </w:pPr>
    <w:rPr>
      <w:rFonts w:ascii="Arial" w:hAnsi="Arial" w:cs="NewBaskervilleStd-Roman"/>
      <w:color w:val="000000"/>
      <w:sz w:val="22"/>
      <w:szCs w:val="22"/>
      <w:lang w:eastAsia="en-CA"/>
    </w:rPr>
  </w:style>
  <w:style w:type="paragraph" w:customStyle="1" w:styleId="IndexLevel1">
    <w:name w:val="IndexLevel1"/>
    <w:qFormat/>
    <w:rsid w:val="00482144"/>
    <w:pPr>
      <w:spacing w:line="220" w:lineRule="atLeast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CodeListingCaption">
    <w:name w:val="CodeListingCaption"/>
    <w:next w:val="Code"/>
    <w:qFormat/>
    <w:rsid w:val="00482144"/>
    <w:pPr>
      <w:numPr>
        <w:ilvl w:val="6"/>
        <w:numId w:val="15"/>
      </w:numPr>
      <w:spacing w:before="240" w:after="12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paragraph" w:customStyle="1" w:styleId="Code">
    <w:name w:val="Code"/>
    <w:qFormat/>
    <w:rsid w:val="00482144"/>
    <w:pPr>
      <w:pBdr>
        <w:left w:val="single" w:sz="4" w:space="14" w:color="auto"/>
      </w:pBdr>
      <w:suppressAutoHyphens/>
      <w:spacing w:line="210" w:lineRule="atLeast"/>
      <w:ind w:left="1440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Epigraph">
    <w:name w:val="Epigraph"/>
    <w:qFormat/>
    <w:rsid w:val="00482144"/>
    <w:pPr>
      <w:keepLines/>
      <w:widowControl w:val="0"/>
      <w:suppressAutoHyphens/>
      <w:autoSpaceDE w:val="0"/>
      <w:autoSpaceDN w:val="0"/>
      <w:adjustRightInd w:val="0"/>
      <w:spacing w:after="120" w:line="240" w:lineRule="atLeast"/>
      <w:ind w:left="1440"/>
      <w:jc w:val="center"/>
      <w:textAlignment w:val="baseline"/>
    </w:pPr>
    <w:rPr>
      <w:rFonts w:ascii="Times Roman" w:hAnsi="Times Roman" w:cs="NewBaskervilleStd-Italic"/>
      <w:i/>
      <w:iCs/>
      <w:color w:val="000000"/>
      <w:sz w:val="18"/>
      <w:szCs w:val="18"/>
      <w:lang w:eastAsia="en-CA"/>
    </w:rPr>
  </w:style>
  <w:style w:type="character" w:customStyle="1" w:styleId="Literal">
    <w:name w:val="Literal"/>
    <w:uiPriority w:val="1"/>
    <w:qFormat/>
    <w:rsid w:val="00482144"/>
    <w:rPr>
      <w:rFonts w:ascii="Courier" w:hAnsi="Courier" w:cs="TheSansMonoCondensed-Plain"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ProductionDirective">
    <w:name w:val="ProductionDirective"/>
    <w:qFormat/>
    <w:rsid w:val="00482144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FF0000"/>
      <w:sz w:val="18"/>
      <w:szCs w:val="18"/>
      <w:lang w:eastAsia="en-CA"/>
    </w:rPr>
  </w:style>
  <w:style w:type="character" w:customStyle="1" w:styleId="LiteralBold">
    <w:name w:val="LiteralBold"/>
    <w:uiPriority w:val="1"/>
    <w:qFormat/>
    <w:rsid w:val="00482144"/>
    <w:rPr>
      <w:rFonts w:ascii="Courier" w:hAnsi="Courier" w:cs="TheSansMonoCondensed-Bold"/>
      <w:b/>
      <w:bCs/>
      <w:i w:val="0"/>
      <w:iCs w:val="0"/>
      <w:color w:val="3366FF"/>
      <w:spacing w:val="0"/>
      <w:w w:val="100"/>
      <w:position w:val="0"/>
      <w:u w:val="none"/>
      <w:vertAlign w:val="baseline"/>
      <w:lang w:val="en-US"/>
    </w:rPr>
  </w:style>
  <w:style w:type="character" w:customStyle="1" w:styleId="LiteralItalic">
    <w:name w:val="LiteralItalic"/>
    <w:uiPriority w:val="1"/>
    <w:qFormat/>
    <w:rsid w:val="00482144"/>
    <w:rPr>
      <w:rFonts w:ascii="Courier" w:hAnsi="Courier" w:cs="TheSansMonoCondensed-Italic"/>
      <w:i/>
      <w:iCs/>
      <w:color w:val="3366F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LiteralBoldItalic">
    <w:name w:val="LiteralBoldItalic"/>
    <w:uiPriority w:val="1"/>
    <w:qFormat/>
    <w:rsid w:val="00482144"/>
    <w:rPr>
      <w:rFonts w:ascii="Courier" w:hAnsi="Courier" w:cs="TheSansMonoCondensed-Bold"/>
      <w:b w:val="0"/>
      <w:bCs w:val="0"/>
      <w:i/>
      <w:iCs/>
      <w:color w:val="3366FF"/>
      <w:spacing w:val="0"/>
      <w:w w:val="100"/>
      <w:position w:val="0"/>
      <w:u w:val="none"/>
      <w:vertAlign w:val="baseline"/>
      <w:lang w:val="en-US"/>
    </w:rPr>
  </w:style>
  <w:style w:type="paragraph" w:customStyle="1" w:styleId="CodeLabel">
    <w:name w:val="CodeLabel"/>
    <w:next w:val="Code"/>
    <w:qFormat/>
    <w:rsid w:val="00482144"/>
    <w:pPr>
      <w:widowControl w:val="0"/>
      <w:suppressAutoHyphens/>
      <w:autoSpaceDE w:val="0"/>
      <w:autoSpaceDN w:val="0"/>
      <w:adjustRightInd w:val="0"/>
      <w:spacing w:before="240" w:line="210" w:lineRule="atLeast"/>
      <w:ind w:left="1800" w:hanging="1800"/>
      <w:contextualSpacing/>
      <w:textAlignment w:val="top"/>
    </w:pPr>
    <w:rPr>
      <w:rFonts w:ascii="Arial" w:hAnsi="Arial" w:cs="TheSansMonoCondensed-Plain"/>
      <w:i/>
      <w:color w:val="000000"/>
      <w:sz w:val="17"/>
      <w:szCs w:val="17"/>
      <w:lang w:eastAsia="en-CA"/>
    </w:rPr>
  </w:style>
  <w:style w:type="numbering" w:customStyle="1" w:styleId="ChapterNumbering">
    <w:name w:val="ChapterNumbering"/>
    <w:uiPriority w:val="99"/>
    <w:rsid w:val="00482144"/>
    <w:pPr>
      <w:numPr>
        <w:numId w:val="10"/>
      </w:numPr>
    </w:pPr>
  </w:style>
  <w:style w:type="paragraph" w:customStyle="1" w:styleId="HeadA">
    <w:name w:val="HeadA"/>
    <w:qFormat/>
    <w:rsid w:val="00482144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Blockquote">
    <w:name w:val="Blockquote"/>
    <w:next w:val="Normal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2160" w:right="720"/>
      <w:textAlignment w:val="baseline"/>
    </w:pPr>
    <w:rPr>
      <w:rFonts w:ascii="Arial" w:hAnsi="Arial" w:cs="NewBaskervilleStd-Roman"/>
      <w:color w:val="000000"/>
      <w:sz w:val="18"/>
      <w:szCs w:val="18"/>
      <w:lang w:eastAsia="en-CA"/>
    </w:rPr>
  </w:style>
  <w:style w:type="paragraph" w:customStyle="1" w:styleId="CodeWide">
    <w:name w:val="CodeWide"/>
    <w:qFormat/>
    <w:rsid w:val="00482144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CaptionLine">
    <w:name w:val="CaptionLine"/>
    <w:next w:val="Body"/>
    <w:qFormat/>
    <w:rsid w:val="00482144"/>
    <w:pPr>
      <w:numPr>
        <w:ilvl w:val="4"/>
        <w:numId w:val="15"/>
      </w:numPr>
      <w:spacing w:after="240"/>
    </w:pPr>
    <w:rPr>
      <w:rFonts w:ascii="Times Roman" w:hAnsi="Times Roman" w:cs="FuturaPT-BookObl"/>
      <w:color w:val="000000"/>
      <w:sz w:val="17"/>
      <w:szCs w:val="17"/>
      <w:lang w:eastAsia="en-CA"/>
    </w:rPr>
  </w:style>
  <w:style w:type="character" w:customStyle="1" w:styleId="Regular">
    <w:name w:val="Regular"/>
    <w:uiPriority w:val="1"/>
    <w:qFormat/>
    <w:rsid w:val="00482144"/>
    <w:rPr>
      <w:rFonts w:cs="FuturaPT-Book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NoteHead">
    <w:name w:val="NoteHead"/>
    <w:uiPriority w:val="1"/>
    <w:qFormat/>
    <w:rsid w:val="00482144"/>
    <w:rPr>
      <w:rFonts w:ascii="DogmaOT-Bold" w:hAnsi="DogmaOT-Bold" w:cs="DogmaOT-Bold"/>
      <w:b/>
      <w:bCs/>
      <w:caps/>
      <w:color w:val="FFFFFF"/>
      <w:spacing w:val="30"/>
      <w:sz w:val="15"/>
      <w:szCs w:val="15"/>
      <w:u w:val="none"/>
      <w:bdr w:val="none" w:sz="0" w:space="0" w:color="auto"/>
      <w:shd w:val="solid" w:color="auto" w:fill="auto"/>
      <w:vertAlign w:val="baseline"/>
    </w:rPr>
  </w:style>
  <w:style w:type="paragraph" w:customStyle="1" w:styleId="TableHeader">
    <w:name w:val="TableHeader"/>
    <w:qFormat/>
    <w:rsid w:val="00482144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b/>
      <w:bCs/>
      <w:color w:val="000000"/>
      <w:sz w:val="18"/>
      <w:szCs w:val="18"/>
      <w:lang w:eastAsia="en-CA"/>
    </w:rPr>
  </w:style>
  <w:style w:type="paragraph" w:customStyle="1" w:styleId="TableBody">
    <w:name w:val="TableBody"/>
    <w:qFormat/>
    <w:rsid w:val="00482144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IndexLevel2">
    <w:name w:val="IndexLevel2"/>
    <w:qFormat/>
    <w:rsid w:val="00482144"/>
    <w:pPr>
      <w:spacing w:line="220" w:lineRule="atLeast"/>
      <w:ind w:left="36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Level3">
    <w:name w:val="IndexLevel3"/>
    <w:qFormat/>
    <w:rsid w:val="00482144"/>
    <w:pPr>
      <w:spacing w:line="220" w:lineRule="atLeast"/>
      <w:ind w:left="720"/>
    </w:pPr>
    <w:rPr>
      <w:rFonts w:ascii="Times Roman" w:hAnsi="Times Roman" w:cs="NewBaskervilleStd-Roman"/>
      <w:color w:val="000000"/>
      <w:sz w:val="18"/>
      <w:szCs w:val="18"/>
      <w:lang w:eastAsia="en-CA"/>
    </w:rPr>
  </w:style>
  <w:style w:type="paragraph" w:customStyle="1" w:styleId="IndexTitle">
    <w:name w:val="IndexTitle"/>
    <w:qFormat/>
    <w:rsid w:val="00482144"/>
    <w:pPr>
      <w:spacing w:before="600" w:after="960" w:line="360" w:lineRule="atLeast"/>
      <w:jc w:val="center"/>
    </w:pPr>
    <w:rPr>
      <w:rFonts w:ascii="DogmaOT-Bold" w:hAnsi="DogmaOT-Bold" w:cs="DogmaOT-Bold"/>
      <w:b/>
      <w:bCs/>
      <w:caps/>
      <w:color w:val="000000"/>
      <w:sz w:val="32"/>
      <w:szCs w:val="32"/>
      <w:lang w:eastAsia="en-CA"/>
    </w:rPr>
  </w:style>
  <w:style w:type="paragraph" w:customStyle="1" w:styleId="ChapterIntro">
    <w:name w:val="ChapterIntro"/>
    <w:qFormat/>
    <w:rsid w:val="00482144"/>
    <w:pPr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BoxCaption">
    <w:name w:val="BoxCaption"/>
    <w:next w:val="BoxBody"/>
    <w:qFormat/>
    <w:rsid w:val="00482144"/>
    <w:pPr>
      <w:spacing w:line="180" w:lineRule="atLeast"/>
    </w:pPr>
    <w:rPr>
      <w:rFonts w:ascii="FuturaPT-BookObl" w:hAnsi="FuturaPT-BookObl" w:cs="FuturaPT-BookObl"/>
      <w:i/>
      <w:iCs/>
      <w:color w:val="000000"/>
      <w:sz w:val="15"/>
      <w:szCs w:val="15"/>
      <w:lang w:eastAsia="en-CA"/>
    </w:rPr>
  </w:style>
  <w:style w:type="paragraph" w:customStyle="1" w:styleId="BoxBody">
    <w:name w:val="BoxBody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ind w:firstLine="360"/>
      <w:contextualSpacing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BodyFirst">
    <w:name w:val="BoxBodyFirst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line="240" w:lineRule="atLeast"/>
      <w:textAlignment w:val="center"/>
    </w:pPr>
    <w:rPr>
      <w:rFonts w:ascii="FuturaPT-Book" w:hAnsi="FuturaPT-Book" w:cs="FuturaPT-Book"/>
      <w:color w:val="000000"/>
      <w:sz w:val="17"/>
      <w:szCs w:val="17"/>
      <w:lang w:eastAsia="en-CA"/>
    </w:rPr>
  </w:style>
  <w:style w:type="paragraph" w:customStyle="1" w:styleId="ChapterTitle">
    <w:name w:val="ChapterTitle"/>
    <w:qFormat/>
    <w:rsid w:val="00482144"/>
    <w:pPr>
      <w:keepLines/>
      <w:suppressAutoHyphens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oxListBullet">
    <w:name w:val="BoxListBullet"/>
    <w:qFormat/>
    <w:rsid w:val="00482144"/>
    <w:pPr>
      <w:widowControl w:val="0"/>
      <w:numPr>
        <w:numId w:val="5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Code">
    <w:name w:val="BoxCode"/>
    <w:qFormat/>
    <w:rsid w:val="00482144"/>
    <w:pPr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line="200" w:lineRule="atLeast"/>
      <w:contextualSpacing/>
      <w:textAlignment w:val="top"/>
    </w:pPr>
    <w:rPr>
      <w:rFonts w:ascii="Courier" w:hAnsi="Courier" w:cs="TheSansMonoCondensed-Plain"/>
      <w:color w:val="000000"/>
      <w:sz w:val="16"/>
      <w:szCs w:val="16"/>
      <w:lang w:eastAsia="en-CA"/>
    </w:rPr>
  </w:style>
  <w:style w:type="paragraph" w:customStyle="1" w:styleId="BoxListBody">
    <w:name w:val="BoxListBody"/>
    <w:qFormat/>
    <w:rsid w:val="00482144"/>
    <w:pPr>
      <w:widowControl w:val="0"/>
      <w:pBdr>
        <w:left w:val="single" w:sz="18" w:space="22" w:color="008000"/>
      </w:pBdr>
      <w:autoSpaceDE w:val="0"/>
      <w:autoSpaceDN w:val="0"/>
      <w:adjustRightInd w:val="0"/>
      <w:spacing w:after="120" w:line="240" w:lineRule="atLeast"/>
      <w:ind w:left="359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Head">
    <w:name w:val="BoxListHead"/>
    <w:qFormat/>
    <w:rsid w:val="00482144"/>
    <w:pPr>
      <w:keepNext/>
      <w:keepLines/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Heavy"/>
      <w:b/>
      <w:color w:val="000000"/>
      <w:spacing w:val="1"/>
      <w:sz w:val="17"/>
      <w:szCs w:val="17"/>
      <w:lang w:eastAsia="en-CA"/>
    </w:rPr>
  </w:style>
  <w:style w:type="character" w:customStyle="1" w:styleId="KeyCaps">
    <w:name w:val="KeyCaps"/>
    <w:uiPriority w:val="1"/>
    <w:qFormat/>
    <w:rsid w:val="00482144"/>
    <w:rPr>
      <w:rFonts w:cs="NewBaskervilleStd-Roman"/>
      <w:caps w:val="0"/>
      <w:smallCaps/>
      <w:color w:val="3366FF"/>
      <w:w w:val="100"/>
      <w:position w:val="0"/>
      <w:u w:val="none"/>
      <w:vertAlign w:val="baseline"/>
      <w:lang w:val="en-US"/>
    </w:rPr>
  </w:style>
  <w:style w:type="character" w:customStyle="1" w:styleId="wingdings">
    <w:name w:val="wingdings"/>
    <w:uiPriority w:val="1"/>
    <w:qFormat/>
    <w:rsid w:val="00482144"/>
    <w:rPr>
      <w:rFonts w:ascii="Wingdings2" w:hAnsi="Wingdings2" w:cs="Wingdings2"/>
      <w:color w:val="000000"/>
      <w:w w:val="100"/>
      <w:position w:val="0"/>
      <w:u w:val="none"/>
      <w:vertAlign w:val="baseline"/>
      <w:lang w:val="en-US"/>
    </w:rPr>
  </w:style>
  <w:style w:type="paragraph" w:customStyle="1" w:styleId="ListBody">
    <w:name w:val="ListBody"/>
    <w:qFormat/>
    <w:rsid w:val="00482144"/>
    <w:pPr>
      <w:widowControl w:val="0"/>
      <w:autoSpaceDE w:val="0"/>
      <w:autoSpaceDN w:val="0"/>
      <w:adjustRightInd w:val="0"/>
      <w:spacing w:before="80" w:after="120" w:line="240" w:lineRule="atLeast"/>
      <w:ind w:left="180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LinkURL">
    <w:name w:val="LinkURL"/>
    <w:uiPriority w:val="1"/>
    <w:qFormat/>
    <w:rsid w:val="00482144"/>
    <w:rPr>
      <w:rFonts w:cs="NewBaskervilleStd-Italic"/>
      <w:i/>
      <w:iCs/>
      <w:color w:val="3366FF"/>
      <w:w w:val="100"/>
      <w:position w:val="0"/>
      <w:u w:val="none"/>
      <w:vertAlign w:val="baseline"/>
      <w:lang w:val="en-US"/>
    </w:rPr>
  </w:style>
  <w:style w:type="paragraph" w:customStyle="1" w:styleId="Note">
    <w:name w:val="Note"/>
    <w:qFormat/>
    <w:rsid w:val="00482144"/>
    <w:pPr>
      <w:widowControl w:val="0"/>
      <w:autoSpaceDE w:val="0"/>
      <w:autoSpaceDN w:val="0"/>
      <w:adjustRightInd w:val="0"/>
      <w:spacing w:before="240" w:after="240" w:line="240" w:lineRule="atLeast"/>
      <w:ind w:left="1152" w:hanging="1152"/>
      <w:textAlignment w:val="baseline"/>
    </w:pPr>
    <w:rPr>
      <w:rFonts w:ascii="Times Roman" w:hAnsi="Times Roman" w:cs="NewBaskervilleStd-Italic"/>
      <w:iCs/>
      <w:color w:val="000000"/>
      <w:lang w:eastAsia="en-CA"/>
    </w:rPr>
  </w:style>
  <w:style w:type="character" w:customStyle="1" w:styleId="bulletcharacter">
    <w:name w:val="bullet_character"/>
    <w:uiPriority w:val="99"/>
    <w:rsid w:val="00482144"/>
    <w:rPr>
      <w:rFonts w:ascii="Symbol" w:hAnsi="Symbol" w:cs="Symbol"/>
      <w:color w:val="000000"/>
    </w:rPr>
  </w:style>
  <w:style w:type="character" w:customStyle="1" w:styleId="Superscript">
    <w:name w:val="Superscript"/>
    <w:uiPriority w:val="1"/>
    <w:qFormat/>
    <w:rsid w:val="00482144"/>
    <w:rPr>
      <w:color w:val="3366FF"/>
      <w:vertAlign w:val="superscript"/>
    </w:rPr>
  </w:style>
  <w:style w:type="character" w:customStyle="1" w:styleId="SuperscriptItalic">
    <w:name w:val="SuperscriptItalic"/>
    <w:uiPriority w:val="1"/>
    <w:qFormat/>
    <w:rsid w:val="00482144"/>
    <w:rPr>
      <w:i/>
      <w:color w:val="3366FF"/>
      <w:vertAlign w:val="superscript"/>
    </w:rPr>
  </w:style>
  <w:style w:type="character" w:customStyle="1" w:styleId="Subscript">
    <w:name w:val="Subscript"/>
    <w:uiPriority w:val="1"/>
    <w:qFormat/>
    <w:rsid w:val="00482144"/>
    <w:rPr>
      <w:color w:val="3366FF"/>
      <w:vertAlign w:val="subscript"/>
    </w:rPr>
  </w:style>
  <w:style w:type="character" w:customStyle="1" w:styleId="SubscriptItalic">
    <w:name w:val="SubscriptItalic"/>
    <w:uiPriority w:val="1"/>
    <w:qFormat/>
    <w:rsid w:val="00482144"/>
    <w:rPr>
      <w:i/>
      <w:color w:val="3366FF"/>
      <w:vertAlign w:val="subscript"/>
    </w:rPr>
  </w:style>
  <w:style w:type="character" w:customStyle="1" w:styleId="Symbol">
    <w:name w:val="Symbol"/>
    <w:uiPriority w:val="1"/>
    <w:qFormat/>
    <w:rsid w:val="00482144"/>
    <w:rPr>
      <w:rFonts w:ascii="Symbol" w:hAnsi="Symbol"/>
    </w:rPr>
  </w:style>
  <w:style w:type="character" w:customStyle="1" w:styleId="Italic">
    <w:name w:val="Italic"/>
    <w:uiPriority w:val="1"/>
    <w:qFormat/>
    <w:rsid w:val="00482144"/>
    <w:rPr>
      <w:rFonts w:cs="NewBaskervilleStd-Italic"/>
      <w:i/>
      <w:iCs/>
      <w:color w:val="0000FF"/>
      <w:w w:val="100"/>
      <w:position w:val="0"/>
      <w:u w:val="none"/>
      <w:vertAlign w:val="baseline"/>
      <w:lang w:val="en-US"/>
    </w:rPr>
  </w:style>
  <w:style w:type="paragraph" w:customStyle="1" w:styleId="ListBullet">
    <w:name w:val="ListBullet"/>
    <w:qFormat/>
    <w:rsid w:val="00482144"/>
    <w:pPr>
      <w:widowControl w:val="0"/>
      <w:numPr>
        <w:numId w:val="3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Code">
    <w:name w:val="ListCode"/>
    <w:qFormat/>
    <w:rsid w:val="00482144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800"/>
      <w:contextualSpacing/>
      <w:textAlignment w:val="baseline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ListHead">
    <w:name w:val="ListHead"/>
    <w:qFormat/>
    <w:rsid w:val="00482144"/>
    <w:pPr>
      <w:keepNext/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Bold"/>
      <w:b/>
      <w:bCs/>
      <w:color w:val="000000"/>
      <w:lang w:eastAsia="en-CA"/>
    </w:rPr>
  </w:style>
  <w:style w:type="paragraph" w:customStyle="1" w:styleId="ListNumber">
    <w:name w:val="ListNumber"/>
    <w:qFormat/>
    <w:rsid w:val="00482144"/>
    <w:pPr>
      <w:widowControl w:val="0"/>
      <w:numPr>
        <w:numId w:val="1"/>
      </w:numPr>
      <w:tabs>
        <w:tab w:val="left" w:pos="1800"/>
      </w:tabs>
      <w:autoSpaceDE w:val="0"/>
      <w:autoSpaceDN w:val="0"/>
      <w:adjustRightInd w:val="0"/>
      <w:spacing w:before="180" w:line="240" w:lineRule="atLeast"/>
      <w:ind w:left="180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ListNumberSub">
    <w:name w:val="ListNumberSub"/>
    <w:qFormat/>
    <w:rsid w:val="00482144"/>
    <w:pPr>
      <w:widowControl w:val="0"/>
      <w:numPr>
        <w:numId w:val="2"/>
      </w:numPr>
      <w:tabs>
        <w:tab w:val="left" w:pos="1800"/>
      </w:tabs>
      <w:autoSpaceDE w:val="0"/>
      <w:autoSpaceDN w:val="0"/>
      <w:adjustRightInd w:val="0"/>
      <w:spacing w:before="60" w:line="240" w:lineRule="atLeast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GraphicSlug">
    <w:name w:val="GraphicSlug"/>
    <w:qFormat/>
    <w:rsid w:val="00482144"/>
    <w:pPr>
      <w:keepLines/>
      <w:widowControl w:val="0"/>
      <w:suppressAutoHyphens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Arial" w:hAnsi="Arial" w:cs="TimesNewRomanPSMT"/>
      <w:smallCaps/>
      <w:color w:val="A50F1E"/>
      <w:sz w:val="18"/>
      <w:szCs w:val="18"/>
      <w:lang w:eastAsia="en-CA"/>
    </w:rPr>
  </w:style>
  <w:style w:type="character" w:customStyle="1" w:styleId="AltText">
    <w:name w:val="AltText"/>
    <w:uiPriority w:val="1"/>
    <w:qFormat/>
    <w:rsid w:val="00482144"/>
    <w:rPr>
      <w:color w:val="008000"/>
    </w:rPr>
  </w:style>
  <w:style w:type="paragraph" w:customStyle="1" w:styleId="PartNumber">
    <w:name w:val="PartNumber"/>
    <w:qFormat/>
    <w:rsid w:val="00482144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PartTitle">
    <w:name w:val="PartTitle"/>
    <w:qFormat/>
    <w:rsid w:val="00482144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PartIntro">
    <w:name w:val="PartIntro"/>
    <w:qFormat/>
    <w:rsid w:val="00482144"/>
    <w:pPr>
      <w:widowControl w:val="0"/>
      <w:autoSpaceDE w:val="0"/>
      <w:autoSpaceDN w:val="0"/>
      <w:adjustRightInd w:val="0"/>
      <w:spacing w:after="60" w:line="360" w:lineRule="atLeast"/>
      <w:ind w:left="1440"/>
      <w:textAlignment w:val="baseline"/>
    </w:pPr>
    <w:rPr>
      <w:rFonts w:ascii="Times Roman" w:hAnsi="Times Roman" w:cs="NewBaskervilleStd-Roman"/>
      <w:color w:val="000000"/>
      <w:spacing w:val="1"/>
      <w:sz w:val="28"/>
      <w:szCs w:val="28"/>
      <w:lang w:eastAsia="en-CA"/>
    </w:rPr>
  </w:style>
  <w:style w:type="paragraph" w:customStyle="1" w:styleId="PartList">
    <w:name w:val="PartList"/>
    <w:qFormat/>
    <w:rsid w:val="00482144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IntroList">
    <w:name w:val="ChapterIntroList"/>
    <w:qFormat/>
    <w:rsid w:val="00482144"/>
    <w:pPr>
      <w:widowControl w:val="0"/>
      <w:tabs>
        <w:tab w:val="left" w:pos="1800"/>
      </w:tabs>
      <w:autoSpaceDE w:val="0"/>
      <w:autoSpaceDN w:val="0"/>
      <w:adjustRightInd w:val="0"/>
      <w:spacing w:before="180" w:line="240" w:lineRule="atLeast"/>
      <w:ind w:left="1800" w:hanging="360"/>
      <w:textAlignment w:val="top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Subtitle">
    <w:name w:val="ChapterSubtitle"/>
    <w:rsid w:val="00482144"/>
    <w:pPr>
      <w:keepLines/>
      <w:widowControl w:val="0"/>
      <w:suppressAutoHyphens/>
      <w:autoSpaceDE w:val="0"/>
      <w:autoSpaceDN w:val="0"/>
      <w:adjustRightInd w:val="0"/>
      <w:spacing w:after="360" w:line="360" w:lineRule="atLeast"/>
      <w:ind w:left="1440"/>
      <w:jc w:val="center"/>
      <w:textAlignment w:val="baseline"/>
    </w:pPr>
    <w:rPr>
      <w:rFonts w:ascii="Arial" w:hAnsi="Arial" w:cs="DogmaOT-Bold"/>
      <w:b/>
      <w:bCs/>
      <w:color w:val="000000"/>
      <w:spacing w:val="48"/>
      <w:sz w:val="28"/>
      <w:szCs w:val="28"/>
      <w:lang w:eastAsia="en-CA"/>
    </w:rPr>
  </w:style>
  <w:style w:type="paragraph" w:customStyle="1" w:styleId="BodyContinued">
    <w:name w:val="BodyContinued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HeadA">
    <w:name w:val="BoxHeadA"/>
    <w:qFormat/>
    <w:rsid w:val="00482144"/>
    <w:pPr>
      <w:keepNext/>
      <w:keepLines/>
      <w:widowControl w:val="0"/>
      <w:pBdr>
        <w:left w:val="single" w:sz="18" w:space="4" w:color="008000"/>
      </w:pBdr>
      <w:suppressAutoHyphens/>
      <w:autoSpaceDE w:val="0"/>
      <w:autoSpaceDN w:val="0"/>
      <w:adjustRightInd w:val="0"/>
      <w:spacing w:before="80" w:after="80" w:line="300" w:lineRule="atLeast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paragraph" w:customStyle="1" w:styleId="BoxHeadB">
    <w:name w:val="BoxHeadB"/>
    <w:basedOn w:val="BoxHeadA"/>
    <w:qFormat/>
    <w:rsid w:val="00482144"/>
    <w:pPr>
      <w:spacing w:before="120"/>
    </w:pPr>
    <w:rPr>
      <w:i/>
      <w:iCs/>
      <w:caps w:val="0"/>
    </w:rPr>
  </w:style>
  <w:style w:type="paragraph" w:customStyle="1" w:styleId="BoxBodyContinued">
    <w:name w:val="BoxBodyContinued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Bold">
    <w:name w:val="Bold"/>
    <w:uiPriority w:val="1"/>
    <w:rsid w:val="00482144"/>
    <w:rPr>
      <w:b/>
      <w:bCs/>
      <w:color w:val="3366FF"/>
    </w:rPr>
  </w:style>
  <w:style w:type="paragraph" w:customStyle="1" w:styleId="RunInHead">
    <w:name w:val="RunInHead"/>
    <w:rsid w:val="00482144"/>
    <w:pPr>
      <w:widowControl w:val="0"/>
      <w:autoSpaceDE w:val="0"/>
      <w:autoSpaceDN w:val="0"/>
      <w:adjustRightInd w:val="0"/>
      <w:spacing w:before="120" w:line="240" w:lineRule="atLeast"/>
      <w:ind w:left="1440"/>
      <w:textAlignment w:val="baseline"/>
    </w:pPr>
    <w:rPr>
      <w:rFonts w:ascii="Times Roman" w:hAnsi="Times Roman" w:cs="NewBaskervilleStd-Roman"/>
      <w:b/>
      <w:color w:val="000000"/>
      <w:lang w:eastAsia="en-CA"/>
    </w:rPr>
  </w:style>
  <w:style w:type="paragraph" w:customStyle="1" w:styleId="RunInPara">
    <w:name w:val="RunInPara"/>
    <w:qFormat/>
    <w:rsid w:val="00482144"/>
    <w:pPr>
      <w:widowControl w:val="0"/>
      <w:autoSpaceDE w:val="0"/>
      <w:autoSpaceDN w:val="0"/>
      <w:adjustRightInd w:val="0"/>
      <w:spacing w:after="120" w:line="240" w:lineRule="atLeast"/>
      <w:ind w:left="144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BoxRunInHead">
    <w:name w:val="BoxRunInHead"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center"/>
    </w:pPr>
    <w:rPr>
      <w:rFonts w:ascii="Arial" w:hAnsi="Arial" w:cs="FuturaPT-Book"/>
      <w:b/>
      <w:color w:val="000000"/>
      <w:sz w:val="17"/>
      <w:szCs w:val="17"/>
      <w:lang w:eastAsia="en-CA"/>
    </w:rPr>
  </w:style>
  <w:style w:type="paragraph" w:customStyle="1" w:styleId="BoxRunInPara">
    <w:name w:val="BoxRunInPara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after="120" w:line="240" w:lineRule="atLeast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ExtractPara">
    <w:name w:val="BoxExtractPara"/>
    <w:qFormat/>
    <w:rsid w:val="00482144"/>
    <w:pPr>
      <w:widowControl w:val="0"/>
      <w:pBdr>
        <w:left w:val="single" w:sz="18" w:space="31" w:color="008000"/>
      </w:pBdr>
      <w:autoSpaceDE w:val="0"/>
      <w:autoSpaceDN w:val="0"/>
      <w:adjustRightInd w:val="0"/>
      <w:spacing w:before="120" w:after="120" w:line="240" w:lineRule="atLeast"/>
      <w:ind w:left="547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character" w:customStyle="1" w:styleId="GraphicInline">
    <w:name w:val="GraphicInline"/>
    <w:uiPriority w:val="1"/>
    <w:qFormat/>
    <w:rsid w:val="00482144"/>
    <w:rPr>
      <w:color w:val="3366FF"/>
      <w:bdr w:val="none" w:sz="0" w:space="0" w:color="auto"/>
      <w:shd w:val="clear" w:color="auto" w:fill="99CC00"/>
    </w:rPr>
  </w:style>
  <w:style w:type="character" w:customStyle="1" w:styleId="KeyTerm">
    <w:name w:val="KeyTerm"/>
    <w:uiPriority w:val="1"/>
    <w:qFormat/>
    <w:rsid w:val="00482144"/>
    <w:rPr>
      <w:i/>
      <w:color w:val="3366FF"/>
      <w:bdr w:val="none" w:sz="0" w:space="0" w:color="auto"/>
      <w:shd w:val="clear" w:color="auto" w:fill="D9D9D9"/>
    </w:rPr>
  </w:style>
  <w:style w:type="character" w:customStyle="1" w:styleId="DigitalOnly">
    <w:name w:val="DigitalOnly"/>
    <w:uiPriority w:val="1"/>
    <w:qFormat/>
    <w:rsid w:val="00482144"/>
    <w:rPr>
      <w:color w:val="3366FF"/>
      <w:bdr w:val="single" w:sz="4" w:space="0" w:color="3366FF"/>
    </w:rPr>
  </w:style>
  <w:style w:type="character" w:customStyle="1" w:styleId="PrintOnly">
    <w:name w:val="PrintOnly"/>
    <w:uiPriority w:val="1"/>
    <w:qFormat/>
    <w:rsid w:val="00482144"/>
    <w:rPr>
      <w:color w:val="3366FF"/>
      <w:bdr w:val="single" w:sz="4" w:space="0" w:color="FF0000"/>
    </w:rPr>
  </w:style>
  <w:style w:type="character" w:customStyle="1" w:styleId="LinkEmail">
    <w:name w:val="LinkEmail"/>
    <w:basedOn w:val="LinkURL"/>
    <w:uiPriority w:val="1"/>
    <w:qFormat/>
    <w:rsid w:val="00482144"/>
    <w:rPr>
      <w:rFonts w:cs="NewBaskervilleStd-Italic"/>
      <w:b w:val="0"/>
      <w:bCs w:val="0"/>
      <w:i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LinkTwitter">
    <w:name w:val="LinkTwitter"/>
    <w:basedOn w:val="LinkEmail"/>
    <w:uiPriority w:val="1"/>
    <w:qFormat/>
    <w:rsid w:val="00870319"/>
    <w:rPr>
      <w:rFonts w:cs="NewBaskervilleStd-Italic"/>
      <w:b w:val="0"/>
      <w:bCs w:val="0"/>
      <w:i w:val="0"/>
      <w:iCs w:val="0"/>
      <w:color w:val="3366FF"/>
      <w:w w:val="100"/>
      <w:position w:val="0"/>
      <w:u w:val="none"/>
      <w:vertAlign w:val="baseline"/>
      <w:lang w:val="en-US"/>
    </w:rPr>
  </w:style>
  <w:style w:type="character" w:customStyle="1" w:styleId="Highlight">
    <w:name w:val="Highlight"/>
    <w:uiPriority w:val="1"/>
    <w:qFormat/>
    <w:rsid w:val="00482144"/>
    <w:rPr>
      <w:color w:val="3366FF"/>
      <w:bdr w:val="none" w:sz="0" w:space="0" w:color="auto"/>
      <w:shd w:val="clear" w:color="auto" w:fill="FFFF00"/>
    </w:rPr>
  </w:style>
  <w:style w:type="character" w:customStyle="1" w:styleId="FootnoteReference">
    <w:name w:val="FootnoteReference"/>
    <w:uiPriority w:val="1"/>
    <w:qFormat/>
    <w:rsid w:val="00482144"/>
    <w:rPr>
      <w:color w:val="3366FF"/>
      <w:vertAlign w:val="superscript"/>
    </w:rPr>
  </w:style>
  <w:style w:type="paragraph" w:customStyle="1" w:styleId="Footnote">
    <w:name w:val="Footnote"/>
    <w:qFormat/>
    <w:rsid w:val="00482144"/>
    <w:pPr>
      <w:widowControl w:val="0"/>
      <w:pBdr>
        <w:top w:val="single" w:sz="4" w:space="1" w:color="000000" w:themeColor="text1"/>
        <w:bottom w:val="single" w:sz="4" w:space="1" w:color="000000" w:themeColor="text1"/>
      </w:pBdr>
      <w:autoSpaceDE w:val="0"/>
      <w:autoSpaceDN w:val="0"/>
      <w:adjustRightInd w:val="0"/>
      <w:spacing w:before="120" w:after="120" w:line="240" w:lineRule="atLeast"/>
      <w:ind w:left="1440"/>
      <w:textAlignment w:val="baseline"/>
    </w:pPr>
    <w:rPr>
      <w:rFonts w:ascii="Arial" w:hAnsi="Arial" w:cs="NewBaskervilleStd-Roman"/>
      <w:color w:val="000000"/>
      <w:sz w:val="16"/>
      <w:lang w:eastAsia="en-CA"/>
    </w:rPr>
  </w:style>
  <w:style w:type="character" w:customStyle="1" w:styleId="FootnoteRef">
    <w:name w:val="FootnoteRef"/>
    <w:basedOn w:val="FootnoteReference"/>
    <w:uiPriority w:val="1"/>
    <w:qFormat/>
    <w:rsid w:val="00482144"/>
    <w:rPr>
      <w:color w:val="3366FF"/>
      <w:vertAlign w:val="superscript"/>
    </w:rPr>
  </w:style>
  <w:style w:type="character" w:customStyle="1" w:styleId="EndnoteReference">
    <w:name w:val="EndnoteReference"/>
    <w:basedOn w:val="FootnoteReference"/>
    <w:uiPriority w:val="1"/>
    <w:qFormat/>
    <w:rsid w:val="00482144"/>
    <w:rPr>
      <w:color w:val="3366FF"/>
      <w:vertAlign w:val="superscript"/>
    </w:rPr>
  </w:style>
  <w:style w:type="paragraph" w:customStyle="1" w:styleId="QuotePara">
    <w:name w:val="QuotePara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21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QuoteSource">
    <w:name w:val="QuoteSource"/>
    <w:basedOn w:val="QuotePara"/>
    <w:qFormat/>
    <w:rsid w:val="00482144"/>
    <w:pPr>
      <w:spacing w:after="240"/>
      <w:jc w:val="right"/>
    </w:pPr>
  </w:style>
  <w:style w:type="character" w:customStyle="1" w:styleId="Caps">
    <w:name w:val="Caps"/>
    <w:uiPriority w:val="1"/>
    <w:qFormat/>
    <w:rsid w:val="00482144"/>
    <w:rPr>
      <w:caps/>
      <w:smallCaps w:val="0"/>
      <w:color w:val="3366FF"/>
    </w:rPr>
  </w:style>
  <w:style w:type="character" w:customStyle="1" w:styleId="SmallCaps">
    <w:name w:val="SmallCaps"/>
    <w:uiPriority w:val="1"/>
    <w:qFormat/>
    <w:rsid w:val="00482144"/>
    <w:rPr>
      <w:caps w:val="0"/>
      <w:smallCaps/>
      <w:color w:val="3366FF"/>
    </w:rPr>
  </w:style>
  <w:style w:type="character" w:customStyle="1" w:styleId="SmallCapsBold">
    <w:name w:val="SmallCapsBold"/>
    <w:basedOn w:val="SmallCaps"/>
    <w:uiPriority w:val="1"/>
    <w:qFormat/>
    <w:rsid w:val="00482144"/>
    <w:rPr>
      <w:b/>
      <w:bCs/>
      <w:caps w:val="0"/>
      <w:smallCaps/>
      <w:color w:val="3366FF"/>
    </w:rPr>
  </w:style>
  <w:style w:type="character" w:customStyle="1" w:styleId="SmallCapsBoldItalic">
    <w:name w:val="SmallCapsBoldItalic"/>
    <w:basedOn w:val="SmallCapsBold"/>
    <w:uiPriority w:val="1"/>
    <w:qFormat/>
    <w:rsid w:val="00482144"/>
    <w:rPr>
      <w:b/>
      <w:bCs/>
      <w:i/>
      <w:iCs/>
      <w:caps w:val="0"/>
      <w:smallCaps/>
      <w:color w:val="3366FF"/>
    </w:rPr>
  </w:style>
  <w:style w:type="character" w:customStyle="1" w:styleId="SmallCapsItalic">
    <w:name w:val="SmallCapsItalic"/>
    <w:basedOn w:val="SmallCaps"/>
    <w:uiPriority w:val="1"/>
    <w:qFormat/>
    <w:rsid w:val="00482144"/>
    <w:rPr>
      <w:i/>
      <w:iCs/>
      <w:caps w:val="0"/>
      <w:smallCaps/>
      <w:color w:val="3366FF"/>
    </w:rPr>
  </w:style>
  <w:style w:type="character" w:customStyle="1" w:styleId="NSSymbol">
    <w:name w:val="NSSymbol"/>
    <w:uiPriority w:val="1"/>
    <w:qFormat/>
    <w:rsid w:val="00482144"/>
    <w:rPr>
      <w:color w:val="3366FF"/>
    </w:rPr>
  </w:style>
  <w:style w:type="table" w:styleId="TableGrid">
    <w:name w:val="Table Grid"/>
    <w:basedOn w:val="TableNormal"/>
    <w:uiPriority w:val="59"/>
    <w:rsid w:val="004821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Sub">
    <w:name w:val="TableHeaderSub"/>
    <w:qFormat/>
    <w:rsid w:val="00482144"/>
    <w:pPr>
      <w:keepLines/>
      <w:widowControl w:val="0"/>
      <w:suppressAutoHyphens/>
      <w:autoSpaceDE w:val="0"/>
      <w:autoSpaceDN w:val="0"/>
      <w:adjustRightInd w:val="0"/>
      <w:spacing w:line="240" w:lineRule="atLeast"/>
      <w:textAlignment w:val="baseline"/>
    </w:pPr>
    <w:rPr>
      <w:rFonts w:ascii="Arial" w:hAnsi="Arial" w:cs="FuturaPT-Heavy"/>
      <w:color w:val="000000"/>
      <w:sz w:val="18"/>
      <w:szCs w:val="18"/>
      <w:lang w:eastAsia="en-CA"/>
    </w:rPr>
  </w:style>
  <w:style w:type="paragraph" w:customStyle="1" w:styleId="TableFootnote">
    <w:name w:val="TableFootnote"/>
    <w:qFormat/>
    <w:rsid w:val="00482144"/>
    <w:pPr>
      <w:keepLines/>
      <w:widowControl w:val="0"/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6"/>
      <w:szCs w:val="17"/>
      <w:lang w:eastAsia="en-CA"/>
    </w:rPr>
  </w:style>
  <w:style w:type="paragraph" w:customStyle="1" w:styleId="TableListBulleted">
    <w:name w:val="TableListBulleted"/>
    <w:qFormat/>
    <w:rsid w:val="00482144"/>
    <w:pPr>
      <w:keepLines/>
      <w:widowControl w:val="0"/>
      <w:numPr>
        <w:numId w:val="7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Numbered">
    <w:name w:val="TableListNumbered"/>
    <w:qFormat/>
    <w:rsid w:val="00482144"/>
    <w:pPr>
      <w:keepLines/>
      <w:widowControl w:val="0"/>
      <w:numPr>
        <w:numId w:val="8"/>
      </w:numPr>
      <w:autoSpaceDE w:val="0"/>
      <w:autoSpaceDN w:val="0"/>
      <w:adjustRightInd w:val="0"/>
      <w:spacing w:line="19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TableListPlain">
    <w:name w:val="TableListPlain"/>
    <w:qFormat/>
    <w:rsid w:val="00482144"/>
    <w:pPr>
      <w:keepLines/>
      <w:widowControl w:val="0"/>
      <w:autoSpaceDE w:val="0"/>
      <w:autoSpaceDN w:val="0"/>
      <w:adjustRightInd w:val="0"/>
      <w:spacing w:line="190" w:lineRule="atLeast"/>
      <w:ind w:left="360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ExtractPara">
    <w:name w:val="ExtractPara"/>
    <w:basedOn w:val="QuotePara"/>
    <w:qFormat/>
    <w:rsid w:val="00482144"/>
    <w:rPr>
      <w:sz w:val="18"/>
      <w:szCs w:val="18"/>
    </w:rPr>
  </w:style>
  <w:style w:type="paragraph" w:customStyle="1" w:styleId="ExtractSource">
    <w:name w:val="ExtractSource"/>
    <w:basedOn w:val="ExtractPara"/>
    <w:qFormat/>
    <w:rsid w:val="00482144"/>
    <w:pPr>
      <w:jc w:val="right"/>
    </w:pPr>
  </w:style>
  <w:style w:type="paragraph" w:customStyle="1" w:styleId="ExtractParaContinued">
    <w:name w:val="ExtractParaContinued"/>
    <w:basedOn w:val="ExtractPara"/>
    <w:qFormat/>
    <w:rsid w:val="00482144"/>
    <w:pPr>
      <w:spacing w:before="0"/>
      <w:ind w:firstLine="360"/>
    </w:pPr>
  </w:style>
  <w:style w:type="paragraph" w:customStyle="1" w:styleId="AppendixNumber">
    <w:name w:val="AppendixNumber"/>
    <w:qFormat/>
    <w:rsid w:val="00482144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paragraph" w:customStyle="1" w:styleId="AppendixTitle">
    <w:name w:val="AppendixTitle"/>
    <w:qFormat/>
    <w:rsid w:val="00482144"/>
    <w:pPr>
      <w:keepLines/>
      <w:widowControl w:val="0"/>
      <w:suppressAutoHyphens/>
      <w:autoSpaceDE w:val="0"/>
      <w:autoSpaceDN w:val="0"/>
      <w:adjustRightInd w:val="0"/>
      <w:spacing w:before="600" w:after="1920" w:line="360" w:lineRule="atLeast"/>
      <w:ind w:left="1440"/>
      <w:jc w:val="center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BackmatterTitle">
    <w:name w:val="BackmatterTitle"/>
    <w:qFormat/>
    <w:rsid w:val="00482144"/>
    <w:pPr>
      <w:keepLines/>
      <w:widowControl w:val="0"/>
      <w:suppressAutoHyphens/>
      <w:autoSpaceDE w:val="0"/>
      <w:autoSpaceDN w:val="0"/>
      <w:adjustRightInd w:val="0"/>
      <w:spacing w:before="600" w:after="600" w:line="360" w:lineRule="atLeast"/>
      <w:ind w:left="360"/>
      <w:textAlignment w:val="baseline"/>
    </w:pPr>
    <w:rPr>
      <w:rFonts w:ascii="Arial" w:hAnsi="Arial" w:cs="DogmaOT-Bold"/>
      <w:b/>
      <w:bCs/>
      <w:caps/>
      <w:color w:val="000000"/>
      <w:spacing w:val="48"/>
      <w:sz w:val="32"/>
      <w:szCs w:val="32"/>
      <w:lang w:eastAsia="en-CA"/>
    </w:rPr>
  </w:style>
  <w:style w:type="paragraph" w:customStyle="1" w:styleId="GlossaryTerm">
    <w:name w:val="GlossaryTerm"/>
    <w:qFormat/>
    <w:rsid w:val="00482144"/>
    <w:pPr>
      <w:widowControl w:val="0"/>
      <w:autoSpaceDE w:val="0"/>
      <w:autoSpaceDN w:val="0"/>
      <w:adjustRightInd w:val="0"/>
      <w:spacing w:line="240" w:lineRule="atLeast"/>
      <w:ind w:left="360"/>
      <w:textAlignment w:val="baseline"/>
    </w:pPr>
    <w:rPr>
      <w:rFonts w:ascii="Times Roman" w:hAnsi="Times Roman" w:cs="NewBaskervilleStd-Roman"/>
      <w:b/>
      <w:bCs/>
      <w:color w:val="000000"/>
      <w:u w:val="single"/>
      <w:lang w:eastAsia="en-CA"/>
    </w:rPr>
  </w:style>
  <w:style w:type="paragraph" w:customStyle="1" w:styleId="GlossaryDefinition">
    <w:name w:val="GlossaryDefinition"/>
    <w:qFormat/>
    <w:rsid w:val="00482144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EndnoteEntry">
    <w:name w:val="EndnoteEntry"/>
    <w:qFormat/>
    <w:rsid w:val="00482144"/>
    <w:pPr>
      <w:widowControl w:val="0"/>
      <w:autoSpaceDE w:val="0"/>
      <w:autoSpaceDN w:val="0"/>
      <w:adjustRightInd w:val="0"/>
      <w:spacing w:after="120" w:line="240" w:lineRule="atLeast"/>
      <w:ind w:left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character" w:customStyle="1" w:styleId="EndnoteRef">
    <w:name w:val="EndnoteRef"/>
    <w:basedOn w:val="EndnoteReference"/>
    <w:uiPriority w:val="1"/>
    <w:qFormat/>
    <w:rsid w:val="00482144"/>
    <w:rPr>
      <w:color w:val="3366FF"/>
      <w:vertAlign w:val="superscript"/>
    </w:rPr>
  </w:style>
  <w:style w:type="paragraph" w:customStyle="1" w:styleId="Reference">
    <w:name w:val="Reference"/>
    <w:qFormat/>
    <w:rsid w:val="00482144"/>
    <w:pPr>
      <w:widowControl w:val="0"/>
      <w:autoSpaceDE w:val="0"/>
      <w:autoSpaceDN w:val="0"/>
      <w:adjustRightInd w:val="0"/>
      <w:spacing w:after="120" w:line="240" w:lineRule="atLeast"/>
      <w:ind w:left="360" w:hanging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HeadProject">
    <w:name w:val="HeadProject"/>
    <w:qFormat/>
    <w:rsid w:val="00482144"/>
    <w:pPr>
      <w:keepNext/>
      <w:keepLines/>
      <w:widowControl w:val="0"/>
      <w:shd w:val="clear" w:color="auto" w:fill="00000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ind w:left="360"/>
      <w:textAlignment w:val="baseline"/>
    </w:pPr>
    <w:rPr>
      <w:rFonts w:ascii="Arial" w:hAnsi="Arial" w:cs="FuturaPT-Bold"/>
      <w:b/>
      <w:bCs/>
      <w:color w:val="FFFFFF" w:themeColor="background1"/>
      <w:sz w:val="24"/>
      <w:szCs w:val="24"/>
      <w:lang w:eastAsia="en-CA"/>
    </w:rPr>
  </w:style>
  <w:style w:type="character" w:customStyle="1" w:styleId="LiteralGray">
    <w:name w:val="LiteralGray"/>
    <w:uiPriority w:val="1"/>
    <w:qFormat/>
    <w:rsid w:val="00482144"/>
    <w:rPr>
      <w:rFonts w:ascii="Courier" w:hAnsi="Courier"/>
      <w:color w:val="A6A6A6" w:themeColor="background1" w:themeShade="A6"/>
    </w:rPr>
  </w:style>
  <w:style w:type="character" w:customStyle="1" w:styleId="PyBracket">
    <w:name w:val="PyBracket"/>
    <w:uiPriority w:val="1"/>
    <w:qFormat/>
    <w:rsid w:val="00482144"/>
    <w:rPr>
      <w:rFonts w:ascii="Courier" w:hAnsi="Courier" w:cs="TheSansMonoCondensed-Plain"/>
      <w:color w:val="B12735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Function">
    <w:name w:val="PyFunction"/>
    <w:basedOn w:val="PyBracket"/>
    <w:uiPriority w:val="1"/>
    <w:qFormat/>
    <w:rsid w:val="00482144"/>
    <w:rPr>
      <w:rFonts w:ascii="Courier" w:hAnsi="Courier" w:cs="TheSansMonoCondensed-Plain"/>
      <w:color w:val="5F497A" w:themeColor="accent4" w:themeShade="BF"/>
      <w:spacing w:val="0"/>
      <w:w w:val="100"/>
      <w:position w:val="0"/>
      <w:sz w:val="17"/>
      <w:szCs w:val="17"/>
      <w:u w:val="none"/>
      <w:vertAlign w:val="baseline"/>
      <w:lang w:val="en-US"/>
    </w:rPr>
  </w:style>
  <w:style w:type="character" w:customStyle="1" w:styleId="PyVariable">
    <w:name w:val="PyVariable"/>
    <w:basedOn w:val="PyBracket"/>
    <w:uiPriority w:val="1"/>
    <w:qFormat/>
    <w:rsid w:val="00482144"/>
    <w:rPr>
      <w:rFonts w:ascii="Courier" w:hAnsi="Courier" w:cs="TheSansMonoCondensed-Plain"/>
      <w:color w:val="008000"/>
      <w:spacing w:val="0"/>
      <w:w w:val="100"/>
      <w:position w:val="0"/>
      <w:sz w:val="17"/>
      <w:szCs w:val="17"/>
      <w:u w:val="none"/>
      <w:vertAlign w:val="baseline"/>
      <w:lang w:val="en-US"/>
    </w:rPr>
  </w:style>
  <w:style w:type="paragraph" w:customStyle="1" w:styleId="BookHalfTitle">
    <w:name w:val="BookHalfTitle"/>
    <w:basedOn w:val="BackmatterTitle"/>
    <w:qFormat/>
    <w:rsid w:val="00482144"/>
  </w:style>
  <w:style w:type="character" w:styleId="BookTitle">
    <w:name w:val="Book Title"/>
    <w:basedOn w:val="DefaultParagraphFont"/>
    <w:uiPriority w:val="33"/>
    <w:qFormat/>
    <w:rsid w:val="00482144"/>
    <w:rPr>
      <w:b/>
      <w:bCs/>
      <w:smallCaps/>
      <w:spacing w:val="5"/>
    </w:rPr>
  </w:style>
  <w:style w:type="paragraph" w:customStyle="1" w:styleId="BookTitle0">
    <w:name w:val="BookTitle"/>
    <w:qFormat/>
    <w:rsid w:val="00482144"/>
    <w:pPr>
      <w:widowControl w:val="0"/>
      <w:suppressAutoHyphens/>
      <w:autoSpaceDE w:val="0"/>
      <w:autoSpaceDN w:val="0"/>
      <w:adjustRightInd w:val="0"/>
      <w:spacing w:before="1200" w:line="2400" w:lineRule="atLeast"/>
      <w:ind w:left="1440"/>
      <w:jc w:val="center"/>
      <w:textAlignment w:val="baseline"/>
    </w:pPr>
    <w:rPr>
      <w:rFonts w:ascii="Arial" w:hAnsi="Arial" w:cs="FuturaPTCond-Bold"/>
      <w:b/>
      <w:bCs/>
      <w:color w:val="000000"/>
      <w:sz w:val="120"/>
      <w:szCs w:val="240"/>
      <w:lang w:eastAsia="en-CA"/>
    </w:rPr>
  </w:style>
  <w:style w:type="paragraph" w:customStyle="1" w:styleId="BookSubtitle">
    <w:name w:val="BookSubtitle"/>
    <w:basedOn w:val="ChapterSubtitle"/>
    <w:qFormat/>
    <w:rsid w:val="00482144"/>
  </w:style>
  <w:style w:type="paragraph" w:customStyle="1" w:styleId="BookEdition">
    <w:name w:val="BookEdition"/>
    <w:basedOn w:val="BookSubtitle"/>
    <w:qFormat/>
    <w:rsid w:val="00482144"/>
    <w:rPr>
      <w:b w:val="0"/>
      <w:bCs w:val="0"/>
      <w:i/>
      <w:iCs/>
      <w:sz w:val="24"/>
      <w:szCs w:val="24"/>
    </w:rPr>
  </w:style>
  <w:style w:type="paragraph" w:customStyle="1" w:styleId="BookAuthor">
    <w:name w:val="BookAuthor"/>
    <w:basedOn w:val="BookEdition"/>
    <w:qFormat/>
    <w:rsid w:val="00482144"/>
    <w:rPr>
      <w:i w:val="0"/>
      <w:iCs w:val="0"/>
      <w:smallCaps/>
    </w:rPr>
  </w:style>
  <w:style w:type="paragraph" w:customStyle="1" w:styleId="BookPublisher">
    <w:name w:val="BookPublisher"/>
    <w:basedOn w:val="BookAuthor"/>
    <w:qFormat/>
    <w:rsid w:val="00482144"/>
    <w:rPr>
      <w:i/>
      <w:iCs/>
      <w:smallCaps w:val="0"/>
      <w:sz w:val="20"/>
      <w:szCs w:val="20"/>
    </w:rPr>
  </w:style>
  <w:style w:type="paragraph" w:customStyle="1" w:styleId="Copyright">
    <w:name w:val="Copyright"/>
    <w:qFormat/>
    <w:rsid w:val="00482144"/>
    <w:pPr>
      <w:widowControl w:val="0"/>
      <w:autoSpaceDE w:val="0"/>
      <w:autoSpaceDN w:val="0"/>
      <w:adjustRightInd w:val="0"/>
      <w:spacing w:line="240" w:lineRule="atLeast"/>
      <w:textAlignment w:val="baseline"/>
    </w:pPr>
    <w:rPr>
      <w:rFonts w:ascii="NewBaskervilleStd-Roman" w:hAnsi="NewBaskervilleStd-Roman" w:cs="NewBaskervilleStd-Roman"/>
      <w:color w:val="000000"/>
      <w:sz w:val="16"/>
      <w:szCs w:val="18"/>
      <w:lang w:eastAsia="en-CA"/>
    </w:rPr>
  </w:style>
  <w:style w:type="paragraph" w:customStyle="1" w:styleId="CopyrightLOC">
    <w:name w:val="CopyrightLOC"/>
    <w:basedOn w:val="Copyright"/>
    <w:qFormat/>
    <w:rsid w:val="00482144"/>
  </w:style>
  <w:style w:type="paragraph" w:customStyle="1" w:styleId="CopyrightHead">
    <w:name w:val="CopyrightHead"/>
    <w:basedOn w:val="CopyrightLOC"/>
    <w:qFormat/>
    <w:rsid w:val="00482144"/>
    <w:pPr>
      <w:jc w:val="center"/>
    </w:pPr>
    <w:rPr>
      <w:b/>
    </w:rPr>
  </w:style>
  <w:style w:type="paragraph" w:customStyle="1" w:styleId="Dedication">
    <w:name w:val="Dedication"/>
    <w:basedOn w:val="BookPublisher"/>
    <w:qFormat/>
    <w:rsid w:val="00482144"/>
  </w:style>
  <w:style w:type="paragraph" w:customStyle="1" w:styleId="FrontmatterTitle">
    <w:name w:val="FrontmatterTitle"/>
    <w:basedOn w:val="BackmatterTitle"/>
    <w:qFormat/>
    <w:rsid w:val="00482144"/>
  </w:style>
  <w:style w:type="paragraph" w:customStyle="1" w:styleId="TOCFM">
    <w:name w:val="TOCFM"/>
    <w:basedOn w:val="Normal"/>
    <w:qFormat/>
    <w:rsid w:val="00482144"/>
    <w:pPr>
      <w:widowControl w:val="0"/>
      <w:autoSpaceDE w:val="0"/>
      <w:autoSpaceDN w:val="0"/>
      <w:adjustRightInd w:val="0"/>
      <w:spacing w:after="120" w:line="240" w:lineRule="atLeast"/>
      <w:textAlignment w:val="baseline"/>
    </w:pPr>
    <w:rPr>
      <w:rFonts w:ascii="NewBaskervilleStd-Roman" w:hAnsi="NewBaskervilleStd-Roman" w:cs="NewBaskervilleStd-Roman"/>
      <w:color w:val="000000"/>
      <w:sz w:val="20"/>
      <w:szCs w:val="20"/>
      <w:lang w:val="en-US"/>
    </w:rPr>
  </w:style>
  <w:style w:type="paragraph" w:customStyle="1" w:styleId="TOCH1">
    <w:name w:val="TOCH1"/>
    <w:basedOn w:val="TOCFM"/>
    <w:qFormat/>
    <w:rsid w:val="00482144"/>
    <w:pPr>
      <w:ind w:left="720"/>
    </w:pPr>
    <w:rPr>
      <w:b/>
    </w:rPr>
  </w:style>
  <w:style w:type="paragraph" w:customStyle="1" w:styleId="TOCPart">
    <w:name w:val="TOCPart"/>
    <w:basedOn w:val="TOCH1"/>
    <w:qFormat/>
    <w:rsid w:val="00482144"/>
    <w:pPr>
      <w:spacing w:before="120"/>
      <w:ind w:left="0"/>
      <w:jc w:val="center"/>
    </w:pPr>
    <w:rPr>
      <w:b w:val="0"/>
      <w:sz w:val="28"/>
      <w:szCs w:val="24"/>
    </w:rPr>
  </w:style>
  <w:style w:type="paragraph" w:customStyle="1" w:styleId="TOCChapter">
    <w:name w:val="TOCChapter"/>
    <w:basedOn w:val="TOCH1"/>
    <w:qFormat/>
    <w:rsid w:val="00482144"/>
    <w:pPr>
      <w:ind w:left="360"/>
    </w:pPr>
    <w:rPr>
      <w:b w:val="0"/>
      <w:sz w:val="24"/>
    </w:rPr>
  </w:style>
  <w:style w:type="paragraph" w:customStyle="1" w:styleId="TOCH2">
    <w:name w:val="TOCH2"/>
    <w:basedOn w:val="TOCH1"/>
    <w:qFormat/>
    <w:rsid w:val="00482144"/>
    <w:pPr>
      <w:ind w:left="1080"/>
    </w:pPr>
    <w:rPr>
      <w:i/>
    </w:rPr>
  </w:style>
  <w:style w:type="paragraph" w:customStyle="1" w:styleId="TOCH3">
    <w:name w:val="TOCH3"/>
    <w:basedOn w:val="TOCH1"/>
    <w:qFormat/>
    <w:rsid w:val="00482144"/>
    <w:pPr>
      <w:ind w:left="1440"/>
    </w:pPr>
    <w:rPr>
      <w:b w:val="0"/>
      <w:i/>
    </w:rPr>
  </w:style>
  <w:style w:type="paragraph" w:customStyle="1" w:styleId="BoxType">
    <w:name w:val="BoxType"/>
    <w:qFormat/>
    <w:rsid w:val="00482144"/>
    <w:pPr>
      <w:keepLines/>
      <w:widowControl w:val="0"/>
      <w:pBdr>
        <w:top w:val="single" w:sz="18" w:space="1" w:color="008000"/>
      </w:pBdr>
      <w:suppressAutoHyphens/>
      <w:autoSpaceDE w:val="0"/>
      <w:autoSpaceDN w:val="0"/>
      <w:adjustRightInd w:val="0"/>
      <w:spacing w:before="240" w:line="240" w:lineRule="atLeast"/>
      <w:jc w:val="center"/>
      <w:textAlignment w:val="baseline"/>
    </w:pPr>
    <w:rPr>
      <w:rFonts w:ascii="Arial" w:hAnsi="Arial" w:cs="TimesNewRomanPSMT"/>
      <w:color w:val="008000"/>
      <w:sz w:val="18"/>
      <w:szCs w:val="18"/>
      <w:lang w:eastAsia="en-CA"/>
    </w:rPr>
  </w:style>
  <w:style w:type="character" w:customStyle="1" w:styleId="CustomCharStyle">
    <w:name w:val="CustomCharStyle"/>
    <w:uiPriority w:val="1"/>
    <w:qFormat/>
    <w:rsid w:val="00482144"/>
    <w:rPr>
      <w:b w:val="0"/>
      <w:bCs w:val="0"/>
      <w:i w:val="0"/>
      <w:iCs w:val="0"/>
      <w:color w:val="3366FF"/>
      <w:bdr w:val="none" w:sz="0" w:space="0" w:color="auto"/>
      <w:shd w:val="clear" w:color="auto" w:fill="CCFFCC"/>
    </w:rPr>
  </w:style>
  <w:style w:type="character" w:customStyle="1" w:styleId="CodeAnnotation">
    <w:name w:val="CodeAnnotation"/>
    <w:uiPriority w:val="1"/>
    <w:qFormat/>
    <w:rsid w:val="00482144"/>
    <w:rPr>
      <w:rFonts w:ascii="Courier" w:hAnsi="Courier" w:cs="TheSansMonoCondensed-Plain"/>
      <w:color w:val="FFFFFF" w:themeColor="background1"/>
      <w:spacing w:val="0"/>
      <w:w w:val="100"/>
      <w:position w:val="0"/>
      <w:sz w:val="17"/>
      <w:szCs w:val="17"/>
      <w:u w:val="none"/>
      <w:bdr w:val="none" w:sz="0" w:space="0" w:color="auto"/>
      <w:shd w:val="clear" w:color="auto" w:fill="000000"/>
      <w:vertAlign w:val="baseline"/>
      <w:lang w:val="en-US"/>
    </w:rPr>
  </w:style>
  <w:style w:type="paragraph" w:customStyle="1" w:styleId="HeadANumber">
    <w:name w:val="HeadANumber"/>
    <w:qFormat/>
    <w:rsid w:val="00482144"/>
    <w:pPr>
      <w:keepNext/>
      <w:keepLines/>
      <w:widowControl w:val="0"/>
      <w:numPr>
        <w:ilvl w:val="1"/>
        <w:numId w:val="15"/>
      </w:numPr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420" w:after="120" w:line="300" w:lineRule="atLeast"/>
      <w:textAlignment w:val="baseline"/>
    </w:pPr>
    <w:rPr>
      <w:rFonts w:ascii="Arial" w:hAnsi="Arial" w:cs="FuturaPT-Bold"/>
      <w:b/>
      <w:bCs/>
      <w:color w:val="000000"/>
      <w:sz w:val="24"/>
      <w:szCs w:val="24"/>
      <w:lang w:eastAsia="en-CA"/>
    </w:rPr>
  </w:style>
  <w:style w:type="paragraph" w:customStyle="1" w:styleId="HeadB">
    <w:name w:val="HeadB"/>
    <w:qFormat/>
    <w:rsid w:val="00482144"/>
    <w:pPr>
      <w:keepNext/>
      <w:keepLines/>
      <w:widowControl w:val="0"/>
      <w:tabs>
        <w:tab w:val="right" w:pos="1200"/>
        <w:tab w:val="left" w:pos="1440"/>
      </w:tabs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BNumber">
    <w:name w:val="HeadBNumber"/>
    <w:qFormat/>
    <w:rsid w:val="00482144"/>
    <w:pPr>
      <w:keepNext/>
      <w:keepLines/>
      <w:widowControl w:val="0"/>
      <w:numPr>
        <w:ilvl w:val="2"/>
        <w:numId w:val="15"/>
      </w:numPr>
      <w:tabs>
        <w:tab w:val="right" w:pos="1980"/>
        <w:tab w:val="left" w:pos="216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Obl"/>
      <w:b/>
      <w:bCs/>
      <w:i/>
      <w:iCs/>
      <w:color w:val="000000"/>
      <w:sz w:val="24"/>
      <w:szCs w:val="24"/>
      <w:lang w:eastAsia="en-CA"/>
    </w:rPr>
  </w:style>
  <w:style w:type="paragraph" w:customStyle="1" w:styleId="HeadC">
    <w:name w:val="HeadC"/>
    <w:qFormat/>
    <w:rsid w:val="00482144"/>
    <w:pPr>
      <w:keepNext/>
      <w:keepLines/>
      <w:widowControl w:val="0"/>
      <w:suppressAutoHyphens/>
      <w:autoSpaceDE w:val="0"/>
      <w:autoSpaceDN w:val="0"/>
      <w:adjustRightInd w:val="0"/>
      <w:spacing w:before="240" w:after="80" w:line="300" w:lineRule="atLeast"/>
      <w:ind w:left="1440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HeadCNumber">
    <w:name w:val="HeadCNumber"/>
    <w:qFormat/>
    <w:rsid w:val="00482144"/>
    <w:pPr>
      <w:keepNext/>
      <w:keepLines/>
      <w:widowControl w:val="0"/>
      <w:numPr>
        <w:ilvl w:val="3"/>
        <w:numId w:val="15"/>
      </w:numPr>
      <w:tabs>
        <w:tab w:val="left" w:pos="1980"/>
      </w:tabs>
      <w:suppressAutoHyphens/>
      <w:autoSpaceDE w:val="0"/>
      <w:autoSpaceDN w:val="0"/>
      <w:adjustRightInd w:val="0"/>
      <w:spacing w:before="240" w:after="80" w:line="300" w:lineRule="atLeast"/>
      <w:textAlignment w:val="baseline"/>
    </w:pPr>
    <w:rPr>
      <w:rFonts w:ascii="Arial" w:hAnsi="Arial" w:cs="FuturaPTCond-Bold"/>
      <w:b/>
      <w:bCs/>
      <w:color w:val="000000"/>
      <w:lang w:eastAsia="en-CA"/>
    </w:rPr>
  </w:style>
  <w:style w:type="paragraph" w:customStyle="1" w:styleId="ListPlain">
    <w:name w:val="ListPlain"/>
    <w:qFormat/>
    <w:rsid w:val="00482144"/>
    <w:pPr>
      <w:widowControl w:val="0"/>
      <w:autoSpaceDE w:val="0"/>
      <w:autoSpaceDN w:val="0"/>
      <w:adjustRightInd w:val="0"/>
      <w:spacing w:before="120" w:line="240" w:lineRule="atLeast"/>
      <w:ind w:left="180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odeAnnotated">
    <w:name w:val="CodeAnnotated"/>
    <w:qFormat/>
    <w:rsid w:val="00482144"/>
    <w:pPr>
      <w:widowControl w:val="0"/>
      <w:pBdr>
        <w:left w:val="single" w:sz="4" w:space="4" w:color="auto"/>
      </w:pBdr>
      <w:suppressAutoHyphens/>
      <w:autoSpaceDE w:val="0"/>
      <w:autoSpaceDN w:val="0"/>
      <w:adjustRightInd w:val="0"/>
      <w:spacing w:line="210" w:lineRule="atLeast"/>
      <w:ind w:left="1440" w:hanging="216"/>
      <w:contextualSpacing/>
      <w:textAlignment w:val="top"/>
    </w:pPr>
    <w:rPr>
      <w:rFonts w:ascii="Courier" w:hAnsi="Courier" w:cs="TheSansMonoCondensed-Plain"/>
      <w:color w:val="000000"/>
      <w:sz w:val="17"/>
      <w:szCs w:val="17"/>
      <w:lang w:eastAsia="en-CA"/>
    </w:rPr>
  </w:style>
  <w:style w:type="paragraph" w:customStyle="1" w:styleId="BoxListNumber">
    <w:name w:val="BoxListNumber"/>
    <w:qFormat/>
    <w:rsid w:val="00482144"/>
    <w:pPr>
      <w:widowControl w:val="0"/>
      <w:numPr>
        <w:numId w:val="6"/>
      </w:numPr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ind w:left="360"/>
      <w:textAlignment w:val="center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ListPlain">
    <w:name w:val="BoxListPlain"/>
    <w:qFormat/>
    <w:rsid w:val="00482144"/>
    <w:pPr>
      <w:widowControl w:val="0"/>
      <w:pBdr>
        <w:left w:val="single" w:sz="18" w:space="4" w:color="008000"/>
      </w:pBdr>
      <w:autoSpaceDE w:val="0"/>
      <w:autoSpaceDN w:val="0"/>
      <w:adjustRightInd w:val="0"/>
      <w:spacing w:before="120" w:line="240" w:lineRule="atLeast"/>
      <w:textAlignment w:val="baseline"/>
    </w:pPr>
    <w:rPr>
      <w:rFonts w:ascii="Arial" w:hAnsi="Arial" w:cs="FuturaPT-Book"/>
      <w:color w:val="000000"/>
      <w:sz w:val="17"/>
      <w:szCs w:val="17"/>
      <w:lang w:eastAsia="en-CA"/>
    </w:rPr>
  </w:style>
  <w:style w:type="paragraph" w:customStyle="1" w:styleId="BoxTitle">
    <w:name w:val="BoxTitle"/>
    <w:qFormat/>
    <w:rsid w:val="00482144"/>
    <w:pPr>
      <w:keepNext/>
      <w:keepLines/>
      <w:pBdr>
        <w:left w:val="single" w:sz="18" w:space="4" w:color="008000"/>
      </w:pBdr>
      <w:suppressAutoHyphens/>
      <w:spacing w:after="120" w:line="300" w:lineRule="atLeast"/>
      <w:jc w:val="center"/>
      <w:textAlignment w:val="baseline"/>
    </w:pPr>
    <w:rPr>
      <w:rFonts w:ascii="Arial" w:hAnsi="Arial" w:cs="DogmaOT-Bold"/>
      <w:b/>
      <w:bCs/>
      <w:caps/>
      <w:color w:val="000000"/>
      <w:spacing w:val="13"/>
      <w:sz w:val="18"/>
      <w:szCs w:val="18"/>
      <w:lang w:eastAsia="en-CA"/>
    </w:rPr>
  </w:style>
  <w:style w:type="character" w:customStyle="1" w:styleId="MenuArrow">
    <w:name w:val="MenuArrow"/>
    <w:uiPriority w:val="1"/>
    <w:qFormat/>
    <w:rsid w:val="00482144"/>
    <w:rPr>
      <w:rFonts w:ascii="Webdings" w:hAnsi="Webdings" w:cs="Webdings"/>
      <w:color w:val="3366FF"/>
      <w:w w:val="100"/>
      <w:position w:val="0"/>
      <w:u w:val="none"/>
      <w:vertAlign w:val="baseline"/>
      <w:lang w:val="en-US"/>
    </w:rPr>
  </w:style>
  <w:style w:type="paragraph" w:customStyle="1" w:styleId="TableTitle">
    <w:name w:val="TableTitle"/>
    <w:qFormat/>
    <w:rsid w:val="00482144"/>
    <w:pPr>
      <w:keepNext/>
      <w:keepLines/>
      <w:widowControl w:val="0"/>
      <w:numPr>
        <w:ilvl w:val="5"/>
        <w:numId w:val="15"/>
      </w:numPr>
      <w:suppressAutoHyphens/>
      <w:autoSpaceDE w:val="0"/>
      <w:autoSpaceDN w:val="0"/>
      <w:adjustRightInd w:val="0"/>
      <w:spacing w:before="240" w:after="120" w:line="240" w:lineRule="atLeast"/>
      <w:textAlignment w:val="baseline"/>
    </w:pPr>
    <w:rPr>
      <w:rFonts w:ascii="Arial" w:hAnsi="Arial" w:cs="FuturaPT-Book"/>
      <w:color w:val="000000"/>
      <w:sz w:val="18"/>
      <w:szCs w:val="18"/>
      <w:lang w:eastAsia="en-CA"/>
    </w:rPr>
  </w:style>
  <w:style w:type="paragraph" w:customStyle="1" w:styleId="EpigraphSource">
    <w:name w:val="EpigraphSource"/>
    <w:basedOn w:val="Epigraph"/>
    <w:qFormat/>
    <w:rsid w:val="00482144"/>
    <w:pPr>
      <w:jc w:val="right"/>
    </w:pPr>
  </w:style>
  <w:style w:type="paragraph" w:customStyle="1" w:styleId="Body">
    <w:name w:val="Body"/>
    <w:uiPriority w:val="99"/>
    <w:qFormat/>
    <w:rsid w:val="00482144"/>
    <w:pPr>
      <w:widowControl w:val="0"/>
      <w:autoSpaceDE w:val="0"/>
      <w:autoSpaceDN w:val="0"/>
      <w:adjustRightInd w:val="0"/>
      <w:spacing w:before="120" w:after="120" w:line="240" w:lineRule="atLeast"/>
      <w:ind w:left="1440" w:firstLine="360"/>
      <w:textAlignment w:val="baseline"/>
    </w:pPr>
    <w:rPr>
      <w:rFonts w:ascii="Times Roman" w:hAnsi="Times Roman" w:cs="NewBaskervilleStd-Roman"/>
      <w:color w:val="000000"/>
      <w:lang w:eastAsia="en-CA"/>
    </w:rPr>
  </w:style>
  <w:style w:type="paragraph" w:customStyle="1" w:styleId="ChapterNumber">
    <w:name w:val="ChapterNumber"/>
    <w:next w:val="Normal"/>
    <w:qFormat/>
    <w:rsid w:val="00482144"/>
    <w:pPr>
      <w:numPr>
        <w:numId w:val="15"/>
      </w:numPr>
      <w:suppressAutoHyphens/>
      <w:spacing w:before="1200" w:line="2400" w:lineRule="atLeast"/>
      <w:jc w:val="center"/>
      <w:textAlignment w:val="baseline"/>
    </w:pPr>
    <w:rPr>
      <w:rFonts w:ascii="Arial" w:hAnsi="Arial" w:cs="FuturaPTCond-Bold"/>
      <w:b/>
      <w:bCs/>
      <w:color w:val="000000"/>
      <w:sz w:val="240"/>
      <w:szCs w:val="240"/>
      <w:lang w:eastAsia="en-CA"/>
    </w:rPr>
  </w:style>
  <w:style w:type="character" w:customStyle="1" w:styleId="Xref">
    <w:name w:val="Xref"/>
    <w:uiPriority w:val="1"/>
    <w:rsid w:val="00482144"/>
    <w:rPr>
      <w:color w:val="FF0000"/>
      <w:lang w:val="fr-FR"/>
    </w:rPr>
  </w:style>
  <w:style w:type="paragraph" w:customStyle="1" w:styleId="Default">
    <w:name w:val="Default"/>
    <w:rsid w:val="00482144"/>
    <w:pPr>
      <w:autoSpaceDE w:val="0"/>
      <w:autoSpaceDN w:val="0"/>
      <w:adjustRightInd w:val="0"/>
    </w:pPr>
    <w:rPr>
      <w:rFonts w:ascii="NewBaskerville" w:hAnsi="NewBaskerville" w:cs="NewBaskerville"/>
      <w:color w:val="000000"/>
      <w:sz w:val="24"/>
      <w:szCs w:val="24"/>
      <w:lang w:bidi="hi-IN"/>
    </w:rPr>
  </w:style>
  <w:style w:type="paragraph" w:customStyle="1" w:styleId="SourceForeword">
    <w:name w:val="SourceForeword"/>
    <w:basedOn w:val="ReviewSource"/>
    <w:qFormat/>
    <w:rsid w:val="00482144"/>
  </w:style>
  <w:style w:type="paragraph" w:customStyle="1" w:styleId="ReviewHead">
    <w:name w:val="ReviewHead"/>
    <w:basedOn w:val="FrontmatterTitle"/>
    <w:qFormat/>
    <w:rsid w:val="00482144"/>
  </w:style>
  <w:style w:type="paragraph" w:customStyle="1" w:styleId="ReviewQuote">
    <w:name w:val="ReviewQuote"/>
    <w:basedOn w:val="QuotePara"/>
    <w:qFormat/>
    <w:rsid w:val="00482144"/>
  </w:style>
  <w:style w:type="paragraph" w:customStyle="1" w:styleId="ReviewSource">
    <w:name w:val="ReviewSource"/>
    <w:basedOn w:val="QuoteSource"/>
    <w:qFormat/>
    <w:rsid w:val="00482144"/>
  </w:style>
  <w:style w:type="paragraph" w:customStyle="1" w:styleId="ListGraphic">
    <w:name w:val="ListGraphic"/>
    <w:basedOn w:val="GraphicSlug"/>
    <w:qFormat/>
    <w:rsid w:val="00D85FDB"/>
    <w:pPr>
      <w:ind w:left="0"/>
    </w:pPr>
  </w:style>
  <w:style w:type="paragraph" w:customStyle="1" w:styleId="ListCaption">
    <w:name w:val="ListCaption"/>
    <w:basedOn w:val="CaptionLine"/>
    <w:qFormat/>
    <w:rsid w:val="00482144"/>
    <w:pPr>
      <w:ind w:left="3600"/>
    </w:pPr>
  </w:style>
  <w:style w:type="paragraph" w:customStyle="1" w:styleId="NoteContinued">
    <w:name w:val="NoteContinued"/>
    <w:basedOn w:val="Note"/>
    <w:qFormat/>
    <w:rsid w:val="00482144"/>
    <w:pPr>
      <w:spacing w:before="0"/>
      <w:ind w:firstLine="0"/>
    </w:pPr>
  </w:style>
  <w:style w:type="paragraph" w:customStyle="1" w:styleId="NoteCode">
    <w:name w:val="NoteCode"/>
    <w:basedOn w:val="Code"/>
    <w:qFormat/>
    <w:rsid w:val="00482144"/>
    <w:pPr>
      <w:spacing w:after="240"/>
    </w:pPr>
  </w:style>
  <w:style w:type="paragraph" w:customStyle="1" w:styleId="ListBulletSub">
    <w:name w:val="ListBulletSub"/>
    <w:basedOn w:val="ListBullet"/>
    <w:qFormat/>
    <w:rsid w:val="00482144"/>
    <w:pPr>
      <w:ind w:left="2520"/>
    </w:pPr>
  </w:style>
  <w:style w:type="paragraph" w:customStyle="1" w:styleId="CodeCustom1">
    <w:name w:val="CodeCustom1"/>
    <w:basedOn w:val="Code"/>
    <w:qFormat/>
    <w:rsid w:val="00482144"/>
    <w:rPr>
      <w:color w:val="00B0F0"/>
    </w:rPr>
  </w:style>
  <w:style w:type="paragraph" w:customStyle="1" w:styleId="CodeCustom2">
    <w:name w:val="CodeCustom2"/>
    <w:basedOn w:val="Normal"/>
    <w:qFormat/>
    <w:rsid w:val="00482144"/>
    <w:pPr>
      <w:pBdr>
        <w:left w:val="single" w:sz="4" w:space="14" w:color="auto"/>
      </w:pBdr>
      <w:suppressAutoHyphens/>
      <w:spacing w:after="0" w:line="210" w:lineRule="atLeast"/>
      <w:ind w:left="1440"/>
      <w:contextualSpacing/>
      <w:textAlignment w:val="top"/>
    </w:pPr>
    <w:rPr>
      <w:rFonts w:ascii="Courier" w:hAnsi="Courier" w:cs="TheSansMonoCondensed-Plain"/>
      <w:color w:val="7030A0"/>
      <w:sz w:val="17"/>
      <w:szCs w:val="17"/>
      <w:lang w:val="en-US"/>
    </w:rPr>
  </w:style>
  <w:style w:type="paragraph" w:customStyle="1" w:styleId="BoxGraphic">
    <w:name w:val="BoxGraphic"/>
    <w:basedOn w:val="BoxBodyFirst"/>
    <w:qFormat/>
    <w:rsid w:val="00984C3D"/>
    <w:rPr>
      <w:bCs/>
      <w:color w:val="A12126"/>
    </w:rPr>
  </w:style>
  <w:style w:type="paragraph" w:customStyle="1" w:styleId="Equation">
    <w:name w:val="Equation"/>
    <w:basedOn w:val="ListPlain"/>
    <w:qFormat/>
    <w:rsid w:val="00E9120D"/>
  </w:style>
  <w:style w:type="character" w:customStyle="1" w:styleId="Heading1Char">
    <w:name w:val="Heading 1 Char"/>
    <w:basedOn w:val="DefaultParagraphFont"/>
    <w:link w:val="Heading1"/>
    <w:uiPriority w:val="9"/>
    <w:rsid w:val="00467ABD"/>
    <w:rPr>
      <w:rFonts w:ascii="Times New Roman" w:hAnsi="Times New Roman"/>
      <w:b/>
      <w:bCs/>
      <w:kern w:val="36"/>
      <w:sz w:val="48"/>
      <w:szCs w:val="48"/>
      <w:lang w:val="en-GB" w:eastAsia="en-GB"/>
    </w:rPr>
  </w:style>
  <w:style w:type="character" w:customStyle="1" w:styleId="Title1">
    <w:name w:val="Title1"/>
    <w:basedOn w:val="DefaultParagraphFont"/>
    <w:rsid w:val="00467ABD"/>
  </w:style>
  <w:style w:type="character" w:styleId="Hyperlink">
    <w:name w:val="Hyperlink"/>
    <w:basedOn w:val="DefaultParagraphFont"/>
    <w:uiPriority w:val="99"/>
    <w:semiHidden/>
    <w:unhideWhenUsed/>
    <w:rsid w:val="00467AB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467ABD"/>
    <w:pPr>
      <w:spacing w:before="100" w:beforeAutospacing="1" w:after="100" w:afterAutospacing="1" w:line="240" w:lineRule="auto"/>
    </w:pPr>
    <w:rPr>
      <w:sz w:val="24"/>
      <w:szCs w:val="24"/>
      <w:lang w:val="en-GB" w:eastAsia="en-GB"/>
    </w:rPr>
  </w:style>
  <w:style w:type="character" w:styleId="HTMLCode">
    <w:name w:val="HTML Code"/>
    <w:basedOn w:val="DefaultParagraphFont"/>
    <w:uiPriority w:val="99"/>
    <w:semiHidden/>
    <w:unhideWhenUsed/>
    <w:rsid w:val="00467ABD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467ABD"/>
    <w:rPr>
      <w:i/>
      <w:i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467A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467ABD"/>
    <w:rPr>
      <w:rFonts w:ascii="Courier New" w:hAnsi="Courier New" w:cs="Courier New"/>
      <w:lang w:val="en-GB" w:eastAsia="en-GB"/>
    </w:rPr>
  </w:style>
  <w:style w:type="paragraph" w:styleId="Revision">
    <w:name w:val="Revision"/>
    <w:hidden/>
    <w:uiPriority w:val="71"/>
    <w:rsid w:val="004F7C05"/>
    <w:rPr>
      <w:rFonts w:ascii="Times New Roman" w:hAnsi="Times New Roman"/>
      <w:sz w:val="22"/>
      <w:szCs w:val="22"/>
      <w:lang w:val="en-CA" w:eastAsia="en-CA"/>
    </w:rPr>
  </w:style>
  <w:style w:type="character" w:styleId="CommentReference">
    <w:name w:val="annotation reference"/>
    <w:basedOn w:val="DefaultParagraphFont"/>
    <w:uiPriority w:val="99"/>
    <w:semiHidden/>
    <w:unhideWhenUsed/>
    <w:rsid w:val="004F7C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7C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7C05"/>
    <w:rPr>
      <w:rFonts w:ascii="Times New Roman" w:hAnsi="Times New Roman"/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7C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7C05"/>
    <w:rPr>
      <w:rFonts w:ascii="Times New Roman" w:hAnsi="Times New Roman"/>
      <w:b/>
      <w:bCs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032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93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02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86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63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448546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370423941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805661453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900313761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  <w:div w:id="1669824372">
          <w:blockQuote w:val="1"/>
          <w:marLeft w:val="300"/>
          <w:marRight w:val="300"/>
          <w:marTop w:val="240"/>
          <w:marBottom w:val="240"/>
          <w:divBdr>
            <w:top w:val="none" w:sz="0" w:space="0" w:color="auto"/>
            <w:left w:val="single" w:sz="24" w:space="11" w:color="E6E6E6"/>
            <w:bottom w:val="none" w:sz="0" w:space="0" w:color="auto"/>
            <w:right w:val="none" w:sz="0" w:space="0" w:color="auto"/>
          </w:divBdr>
        </w:div>
      </w:divsChild>
    </w:div>
    <w:div w:id="202332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ge.rust-lang.org/infra/other-installation-methods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.rust-lang.org/cargo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sualstudio.microsoft.com/downloads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ust-lang.org/tools/install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z\Google%20Drive\Liz%20NSP\zz%20Production\Template\Word\NSPTemplate0217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5100C4-0D1D-5741-A264-264EFDEC9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C:\Users\Liz\Google Drive\Liz NSP\zz Production\Template\Word\NSPTemplate02172021.dotm</Template>
  <TotalTime>2</TotalTime>
  <Pages>13</Pages>
  <Words>4049</Words>
  <Characters>23084</Characters>
  <Application>Microsoft Office Word</Application>
  <DocSecurity>0</DocSecurity>
  <Lines>192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NSP</dc:creator>
  <cp:keywords/>
  <cp:lastModifiedBy>Carol Nichols</cp:lastModifiedBy>
  <cp:revision>3</cp:revision>
  <dcterms:created xsi:type="dcterms:W3CDTF">2022-08-23T16:01:00Z</dcterms:created>
  <dcterms:modified xsi:type="dcterms:W3CDTF">2022-09-13T16:43:00Z</dcterms:modified>
</cp:coreProperties>
</file>